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A9F" w:rsidRPr="00AA5BD2" w:rsidRDefault="00606A9F" w:rsidP="00DA3A61">
      <w:pPr>
        <w:pStyle w:val="aa"/>
        <w:widowControl w:val="0"/>
        <w:spacing w:after="160" w:line="360" w:lineRule="auto"/>
        <w:ind w:firstLine="567"/>
        <w:jc w:val="right"/>
        <w:rPr>
          <w:rFonts w:ascii="GHEA Grapalat" w:hAnsi="GHEA Grapalat" w:cs="Sylfaen"/>
          <w:i/>
        </w:rPr>
      </w:pPr>
      <w:r w:rsidRPr="00AA5BD2">
        <w:rPr>
          <w:rFonts w:ascii="GHEA Grapalat" w:hAnsi="GHEA Grapalat"/>
          <w:i/>
        </w:rPr>
        <w:t xml:space="preserve">Приложение № 1 </w:t>
      </w:r>
    </w:p>
    <w:p w:rsidR="00CF33E9" w:rsidRPr="00AA5BD2" w:rsidRDefault="00CF33E9" w:rsidP="00DA3A61">
      <w:pPr>
        <w:pStyle w:val="aa"/>
        <w:widowControl w:val="0"/>
        <w:spacing w:after="160" w:line="360" w:lineRule="auto"/>
        <w:ind w:firstLine="567"/>
        <w:jc w:val="right"/>
        <w:rPr>
          <w:rFonts w:ascii="GHEA Grapalat" w:hAnsi="GHEA Grapalat" w:cs="Sylfaen"/>
          <w:i/>
        </w:rPr>
      </w:pPr>
      <w:r w:rsidRPr="00AA5BD2">
        <w:rPr>
          <w:rFonts w:ascii="GHEA Grapalat" w:hAnsi="GHEA Grapalat"/>
          <w:i/>
        </w:rPr>
        <w:t xml:space="preserve">к приказу Министра финансов Республики Армения </w:t>
      </w:r>
      <w:r w:rsidR="00FA7119" w:rsidRPr="00AA5BD2">
        <w:rPr>
          <w:rFonts w:ascii="GHEA Grapalat" w:hAnsi="GHEA Grapalat" w:cs="Sylfaen"/>
          <w:i/>
        </w:rPr>
        <w:br/>
      </w:r>
      <w:r w:rsidRPr="00AA5BD2">
        <w:rPr>
          <w:rFonts w:ascii="GHEA Grapalat" w:hAnsi="GHEA Grapalat"/>
          <w:i/>
        </w:rPr>
        <w:t>о</w:t>
      </w:r>
      <w:r w:rsidR="008818E3" w:rsidRPr="00AA5BD2">
        <w:rPr>
          <w:rFonts w:ascii="GHEA Grapalat" w:hAnsi="GHEA Grapalat"/>
          <w:i/>
        </w:rPr>
        <w:t xml:space="preserve">т </w:t>
      </w:r>
      <w:r w:rsidR="00D61374" w:rsidRPr="00AA5BD2">
        <w:rPr>
          <w:rFonts w:ascii="GHEA Grapalat" w:hAnsi="GHEA Grapalat"/>
          <w:i/>
        </w:rPr>
        <w:t xml:space="preserve">2019 </w:t>
      </w:r>
      <w:r w:rsidR="008818E3" w:rsidRPr="00AA5BD2">
        <w:rPr>
          <w:rFonts w:ascii="GHEA Grapalat" w:hAnsi="GHEA Grapalat"/>
          <w:i/>
        </w:rPr>
        <w:t>года № -A</w:t>
      </w:r>
    </w:p>
    <w:p w:rsidR="00A4360B" w:rsidRPr="00AA5BD2" w:rsidRDefault="00A4360B" w:rsidP="00DA3A61">
      <w:pPr>
        <w:pStyle w:val="aa"/>
        <w:widowControl w:val="0"/>
        <w:spacing w:after="160" w:line="360" w:lineRule="auto"/>
        <w:ind w:right="-7" w:firstLine="567"/>
        <w:jc w:val="right"/>
        <w:rPr>
          <w:rFonts w:ascii="GHEA Grapalat" w:hAnsi="GHEA Grapalat"/>
        </w:rPr>
      </w:pPr>
    </w:p>
    <w:p w:rsidR="00096865" w:rsidRPr="00AA5BD2" w:rsidRDefault="00096865" w:rsidP="00DA3A61">
      <w:pPr>
        <w:pStyle w:val="aa"/>
        <w:widowControl w:val="0"/>
        <w:spacing w:after="160" w:line="360" w:lineRule="auto"/>
        <w:ind w:right="-7" w:firstLine="567"/>
        <w:jc w:val="right"/>
        <w:rPr>
          <w:rFonts w:ascii="GHEA Grapalat" w:hAnsi="GHEA Grapalat" w:cs="Sylfaen"/>
          <w:i/>
          <w:u w:val="single"/>
        </w:rPr>
      </w:pPr>
      <w:r w:rsidRPr="00AA5BD2">
        <w:rPr>
          <w:rFonts w:ascii="GHEA Grapalat" w:hAnsi="GHEA Grapalat"/>
          <w:i/>
          <w:u w:val="single"/>
        </w:rPr>
        <w:t>Типовая форма</w:t>
      </w:r>
    </w:p>
    <w:p w:rsidR="00096865" w:rsidRPr="00AA5BD2" w:rsidRDefault="00096865" w:rsidP="008818E3">
      <w:pPr>
        <w:pStyle w:val="a3"/>
        <w:widowControl w:val="0"/>
        <w:spacing w:after="160"/>
        <w:ind w:firstLine="0"/>
        <w:jc w:val="center"/>
        <w:rPr>
          <w:rFonts w:ascii="GHEA Grapalat" w:hAnsi="GHEA Grapalat"/>
          <w:i w:val="0"/>
          <w:sz w:val="24"/>
          <w:szCs w:val="24"/>
        </w:rPr>
      </w:pPr>
    </w:p>
    <w:p w:rsidR="00642EFE" w:rsidRPr="00AA5BD2" w:rsidRDefault="00642EFE" w:rsidP="008818E3">
      <w:pPr>
        <w:pStyle w:val="a3"/>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ОБЪЯВЛЕНИЕ</w:t>
      </w:r>
    </w:p>
    <w:p w:rsidR="00642EFE" w:rsidRPr="00AA5BD2" w:rsidRDefault="004C5BC1" w:rsidP="008818E3">
      <w:pPr>
        <w:pStyle w:val="a3"/>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О ЗАПРОСЕ КОТИРОВОК</w:t>
      </w:r>
    </w:p>
    <w:p w:rsidR="00642EFE" w:rsidRPr="00AA5BD2" w:rsidRDefault="00642EFE" w:rsidP="008818E3">
      <w:pPr>
        <w:pStyle w:val="a3"/>
        <w:widowControl w:val="0"/>
        <w:spacing w:after="160"/>
        <w:ind w:firstLine="0"/>
        <w:jc w:val="center"/>
        <w:rPr>
          <w:rFonts w:ascii="GHEA Grapalat" w:hAnsi="GHEA Grapalat"/>
          <w:i w:val="0"/>
          <w:sz w:val="24"/>
          <w:szCs w:val="24"/>
        </w:rPr>
      </w:pPr>
    </w:p>
    <w:p w:rsidR="0091042F" w:rsidRPr="00AA5BD2" w:rsidRDefault="00642EFE" w:rsidP="008818E3">
      <w:pPr>
        <w:pStyle w:val="a3"/>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 xml:space="preserve">Настоящий текст объявления утвержден решением Комиссии по запросу </w:t>
      </w:r>
      <w:r w:rsidRPr="00801535">
        <w:rPr>
          <w:rFonts w:ascii="GHEA Grapalat" w:hAnsi="GHEA Grapalat"/>
          <w:i w:val="0"/>
          <w:sz w:val="24"/>
          <w:szCs w:val="24"/>
        </w:rPr>
        <w:t>котировок</w:t>
      </w:r>
      <w:r w:rsidR="00FA7119" w:rsidRPr="00801535">
        <w:rPr>
          <w:rFonts w:ascii="GHEA Grapalat" w:hAnsi="GHEA Grapalat"/>
          <w:i w:val="0"/>
          <w:sz w:val="24"/>
          <w:szCs w:val="24"/>
        </w:rPr>
        <w:t xml:space="preserve"> </w:t>
      </w:r>
      <w:r w:rsidRPr="00801535">
        <w:rPr>
          <w:rFonts w:ascii="GHEA Grapalat" w:hAnsi="GHEA Grapalat"/>
          <w:i w:val="0"/>
          <w:sz w:val="24"/>
          <w:szCs w:val="24"/>
        </w:rPr>
        <w:t>от "</w:t>
      </w:r>
      <w:r w:rsidR="00801535" w:rsidRPr="00801535">
        <w:rPr>
          <w:rFonts w:ascii="GHEA Grapalat" w:hAnsi="GHEA Grapalat"/>
          <w:i w:val="0"/>
          <w:sz w:val="24"/>
          <w:szCs w:val="24"/>
        </w:rPr>
        <w:t>11</w:t>
      </w:r>
      <w:r w:rsidRPr="00801535">
        <w:rPr>
          <w:rFonts w:ascii="GHEA Grapalat" w:hAnsi="GHEA Grapalat"/>
          <w:i w:val="0"/>
          <w:sz w:val="24"/>
          <w:szCs w:val="24"/>
        </w:rPr>
        <w:t>" "</w:t>
      </w:r>
      <w:r w:rsidR="00801535" w:rsidRPr="00801535">
        <w:rPr>
          <w:rFonts w:ascii="GHEA Grapalat" w:hAnsi="GHEA Grapalat"/>
          <w:i w:val="0"/>
          <w:sz w:val="24"/>
          <w:szCs w:val="24"/>
        </w:rPr>
        <w:t>ноября</w:t>
      </w:r>
      <w:r w:rsidRPr="00801535">
        <w:rPr>
          <w:rFonts w:ascii="GHEA Grapalat" w:hAnsi="GHEA Grapalat"/>
          <w:i w:val="0"/>
          <w:sz w:val="24"/>
          <w:szCs w:val="24"/>
        </w:rPr>
        <w:t>" 20</w:t>
      </w:r>
      <w:r w:rsidR="00801535" w:rsidRPr="00801535">
        <w:rPr>
          <w:rFonts w:ascii="GHEA Grapalat" w:hAnsi="GHEA Grapalat"/>
          <w:i w:val="0"/>
          <w:sz w:val="24"/>
          <w:szCs w:val="24"/>
        </w:rPr>
        <w:t>19</w:t>
      </w:r>
      <w:r w:rsidRPr="00801535">
        <w:rPr>
          <w:rFonts w:ascii="GHEA Grapalat" w:hAnsi="GHEA Grapalat"/>
          <w:i w:val="0"/>
          <w:sz w:val="24"/>
          <w:szCs w:val="24"/>
        </w:rPr>
        <w:t xml:space="preserve">  года </w:t>
      </w:r>
      <w:r w:rsidR="00801535" w:rsidRPr="00801535">
        <w:rPr>
          <w:rFonts w:ascii="Courier New" w:hAnsi="Courier New" w:cs="Courier New"/>
          <w:i w:val="0"/>
          <w:sz w:val="24"/>
          <w:szCs w:val="24"/>
        </w:rPr>
        <w:t>№</w:t>
      </w:r>
      <w:r w:rsidR="00801535" w:rsidRPr="00801535">
        <w:rPr>
          <w:rFonts w:ascii="GHEA Grapalat" w:hAnsi="GHEA Grapalat"/>
          <w:i w:val="0"/>
          <w:sz w:val="24"/>
          <w:szCs w:val="24"/>
        </w:rPr>
        <w:t xml:space="preserve"> 1 </w:t>
      </w:r>
      <w:r w:rsidRPr="00801535">
        <w:rPr>
          <w:rFonts w:ascii="GHEA Grapalat" w:hAnsi="GHEA Grapalat"/>
          <w:i w:val="0"/>
          <w:sz w:val="24"/>
          <w:szCs w:val="24"/>
        </w:rPr>
        <w:t xml:space="preserve"> и опубликовывается</w:t>
      </w:r>
      <w:r w:rsidR="00FA7119" w:rsidRPr="00801535">
        <w:rPr>
          <w:rFonts w:ascii="GHEA Grapalat" w:hAnsi="GHEA Grapalat"/>
          <w:i w:val="0"/>
          <w:sz w:val="24"/>
          <w:szCs w:val="24"/>
        </w:rPr>
        <w:t xml:space="preserve"> </w:t>
      </w:r>
      <w:r w:rsidR="00A76C15" w:rsidRPr="00801535">
        <w:rPr>
          <w:rFonts w:ascii="GHEA Grapalat" w:hAnsi="GHEA Grapalat"/>
          <w:i w:val="0"/>
          <w:sz w:val="24"/>
          <w:szCs w:val="24"/>
        </w:rPr>
        <w:t>согласно статье</w:t>
      </w:r>
      <w:r w:rsidR="00A76C15" w:rsidRPr="00AA5BD2">
        <w:rPr>
          <w:rFonts w:ascii="GHEA Grapalat" w:hAnsi="GHEA Grapalat"/>
          <w:i w:val="0"/>
          <w:sz w:val="24"/>
          <w:szCs w:val="24"/>
        </w:rPr>
        <w:t xml:space="preserve"> 27 Закона Республики Армения "О закупках"</w:t>
      </w:r>
    </w:p>
    <w:p w:rsidR="0091042F" w:rsidRPr="00AA5BD2" w:rsidRDefault="0091042F" w:rsidP="008818E3">
      <w:pPr>
        <w:pStyle w:val="a3"/>
        <w:widowControl w:val="0"/>
        <w:spacing w:after="160"/>
        <w:ind w:firstLine="0"/>
        <w:jc w:val="center"/>
        <w:rPr>
          <w:rFonts w:ascii="GHEA Grapalat" w:hAnsi="GHEA Grapalat"/>
          <w:i w:val="0"/>
          <w:sz w:val="24"/>
          <w:szCs w:val="24"/>
        </w:rPr>
      </w:pPr>
    </w:p>
    <w:p w:rsidR="0091042F" w:rsidRPr="00D7606A" w:rsidRDefault="004C5BC1" w:rsidP="008818E3">
      <w:pPr>
        <w:pStyle w:val="a3"/>
        <w:widowControl w:val="0"/>
        <w:spacing w:after="160"/>
        <w:ind w:firstLine="0"/>
        <w:jc w:val="center"/>
        <w:rPr>
          <w:rFonts w:ascii="GHEA Grapalat" w:hAnsi="GHEA Grapalat"/>
          <w:i w:val="0"/>
          <w:sz w:val="24"/>
          <w:szCs w:val="24"/>
          <w:u w:val="single"/>
        </w:rPr>
      </w:pPr>
      <w:r w:rsidRPr="00AA5BD2">
        <w:rPr>
          <w:rFonts w:ascii="GHEA Grapalat" w:hAnsi="GHEA Grapalat"/>
          <w:i w:val="0"/>
          <w:sz w:val="24"/>
          <w:szCs w:val="24"/>
        </w:rPr>
        <w:t xml:space="preserve">Код запроса котировок </w:t>
      </w:r>
      <w:r w:rsidR="00D7606A">
        <w:rPr>
          <w:rFonts w:ascii="GHEA Grapalat" w:hAnsi="GHEA Grapalat"/>
          <w:i w:val="0"/>
          <w:sz w:val="24"/>
          <w:szCs w:val="24"/>
          <w:lang w:val="en-US"/>
        </w:rPr>
        <w:t>AHD</w:t>
      </w:r>
      <w:r w:rsidR="00D7606A" w:rsidRPr="00D7606A">
        <w:rPr>
          <w:rFonts w:ascii="GHEA Grapalat" w:hAnsi="GHEA Grapalat"/>
          <w:i w:val="0"/>
          <w:sz w:val="24"/>
          <w:szCs w:val="24"/>
        </w:rPr>
        <w:t>-</w:t>
      </w:r>
      <w:r w:rsidRPr="00AA5BD2">
        <w:rPr>
          <w:rFonts w:ascii="GHEA Grapalat" w:hAnsi="GHEA Grapalat"/>
          <w:i w:val="0"/>
          <w:sz w:val="24"/>
          <w:szCs w:val="24"/>
        </w:rPr>
        <w:t>GHAPDzB</w:t>
      </w:r>
      <w:r w:rsidR="00D7606A" w:rsidRPr="00D7606A">
        <w:rPr>
          <w:rFonts w:ascii="GHEA Grapalat" w:hAnsi="GHEA Grapalat"/>
          <w:i w:val="0"/>
          <w:sz w:val="24"/>
          <w:szCs w:val="24"/>
        </w:rPr>
        <w:t>-20</w:t>
      </w:r>
      <w:r w:rsidRPr="00D7606A">
        <w:rPr>
          <w:rFonts w:ascii="GHEA Grapalat" w:hAnsi="GHEA Grapalat"/>
          <w:i w:val="0"/>
          <w:sz w:val="24"/>
          <w:szCs w:val="24"/>
        </w:rPr>
        <w:t>/</w:t>
      </w:r>
      <w:r w:rsidR="00D7606A" w:rsidRPr="00D7606A">
        <w:rPr>
          <w:rFonts w:ascii="GHEA Grapalat" w:hAnsi="GHEA Grapalat"/>
          <w:i w:val="0"/>
          <w:sz w:val="24"/>
          <w:szCs w:val="24"/>
        </w:rPr>
        <w:t>1-80</w:t>
      </w:r>
    </w:p>
    <w:p w:rsidR="00606A9F" w:rsidRPr="00AA5BD2" w:rsidRDefault="00606A9F" w:rsidP="00E9738C">
      <w:pPr>
        <w:pStyle w:val="a3"/>
        <w:widowControl w:val="0"/>
        <w:spacing w:after="160"/>
        <w:ind w:firstLine="0"/>
        <w:jc w:val="center"/>
        <w:rPr>
          <w:rFonts w:ascii="GHEA Grapalat" w:hAnsi="GHEA Grapalat"/>
          <w:i w:val="0"/>
          <w:sz w:val="24"/>
          <w:szCs w:val="24"/>
        </w:rPr>
      </w:pPr>
    </w:p>
    <w:p w:rsidR="003E10CC" w:rsidRPr="009F7516" w:rsidRDefault="003E10CC" w:rsidP="003E10CC">
      <w:pPr>
        <w:pStyle w:val="a3"/>
        <w:widowControl w:val="0"/>
        <w:spacing w:line="240" w:lineRule="auto"/>
        <w:ind w:firstLine="567"/>
        <w:jc w:val="left"/>
        <w:rPr>
          <w:rFonts w:ascii="GHEA Grapalat" w:hAnsi="GHEA Grapalat"/>
          <w:i w:val="0"/>
          <w:sz w:val="24"/>
          <w:szCs w:val="24"/>
        </w:rPr>
      </w:pPr>
      <w:r w:rsidRPr="00AA5BD2">
        <w:rPr>
          <w:rFonts w:ascii="GHEA Grapalat" w:hAnsi="GHEA Grapalat"/>
          <w:i w:val="0"/>
          <w:sz w:val="24"/>
          <w:szCs w:val="24"/>
        </w:rPr>
        <w:t xml:space="preserve">Заказчик </w:t>
      </w:r>
      <w:r w:rsidRPr="009F7516">
        <w:rPr>
          <w:rFonts w:ascii="Sylfaen" w:hAnsi="Sylfaen"/>
          <w:i w:val="0"/>
          <w:sz w:val="24"/>
          <w:szCs w:val="24"/>
          <w:lang w:val="af-ZA"/>
        </w:rPr>
        <w:t xml:space="preserve">« ОШ им. М. Маштоца </w:t>
      </w:r>
      <w:proofErr w:type="gramStart"/>
      <w:r w:rsidRPr="009F7516">
        <w:rPr>
          <w:rFonts w:ascii="Sylfaen" w:hAnsi="Sylfaen"/>
          <w:i w:val="0"/>
          <w:sz w:val="24"/>
          <w:szCs w:val="24"/>
          <w:lang w:val="af-ZA"/>
        </w:rPr>
        <w:t>г</w:t>
      </w:r>
      <w:proofErr w:type="gramEnd"/>
      <w:r w:rsidRPr="009F7516">
        <w:rPr>
          <w:rFonts w:ascii="Sylfaen" w:hAnsi="Sylfaen"/>
          <w:i w:val="0"/>
          <w:sz w:val="24"/>
          <w:szCs w:val="24"/>
          <w:lang w:val="af-ZA"/>
        </w:rPr>
        <w:t xml:space="preserve">. Масиса Араратской области РА » </w:t>
      </w:r>
      <w:r w:rsidRPr="009F7516">
        <w:rPr>
          <w:rFonts w:ascii="Sylfaen" w:hAnsi="Sylfaen" w:cs="Arial"/>
          <w:i w:val="0"/>
          <w:sz w:val="24"/>
          <w:szCs w:val="24"/>
          <w:lang w:val="af-ZA"/>
        </w:rPr>
        <w:t>ГНО</w:t>
      </w:r>
      <w:r w:rsidRPr="009F7516">
        <w:rPr>
          <w:rFonts w:ascii="GHEA Grapalat" w:hAnsi="GHEA Grapalat"/>
          <w:i w:val="0"/>
          <w:sz w:val="24"/>
          <w:szCs w:val="24"/>
        </w:rPr>
        <w:t>,</w:t>
      </w:r>
      <w:r w:rsidRPr="00AA5BD2">
        <w:rPr>
          <w:rFonts w:ascii="GHEA Grapalat" w:hAnsi="GHEA Grapalat"/>
          <w:i w:val="0"/>
          <w:sz w:val="24"/>
          <w:szCs w:val="24"/>
        </w:rPr>
        <w:t xml:space="preserve"> находящийся по адресу:</w:t>
      </w:r>
      <w:r w:rsidRPr="009F7516">
        <w:rPr>
          <w:rFonts w:ascii="GHEA Grapalat" w:hAnsi="GHEA Grapalat"/>
          <w:i w:val="0"/>
          <w:sz w:val="24"/>
          <w:szCs w:val="24"/>
        </w:rPr>
        <w:t xml:space="preserve"> РА Араратский область г. </w:t>
      </w:r>
      <w:proofErr w:type="spellStart"/>
      <w:r w:rsidRPr="009F7516">
        <w:rPr>
          <w:rFonts w:ascii="GHEA Grapalat" w:hAnsi="GHEA Grapalat"/>
          <w:i w:val="0"/>
          <w:sz w:val="24"/>
          <w:szCs w:val="24"/>
        </w:rPr>
        <w:t>Масис</w:t>
      </w:r>
      <w:proofErr w:type="spellEnd"/>
      <w:r w:rsidRPr="009F7516">
        <w:rPr>
          <w:rFonts w:ascii="GHEA Grapalat" w:hAnsi="GHEA Grapalat"/>
          <w:i w:val="0"/>
          <w:sz w:val="24"/>
          <w:szCs w:val="24"/>
        </w:rPr>
        <w:t xml:space="preserve"> </w:t>
      </w:r>
      <w:proofErr w:type="spellStart"/>
      <w:r w:rsidRPr="009F7516">
        <w:rPr>
          <w:rFonts w:ascii="GHEA Grapalat" w:hAnsi="GHEA Grapalat"/>
          <w:i w:val="0"/>
          <w:sz w:val="24"/>
          <w:szCs w:val="24"/>
        </w:rPr>
        <w:t>Ереванян</w:t>
      </w:r>
      <w:proofErr w:type="spellEnd"/>
      <w:r w:rsidRPr="009F7516">
        <w:rPr>
          <w:rFonts w:ascii="GHEA Grapalat" w:hAnsi="GHEA Grapalat"/>
          <w:i w:val="0"/>
          <w:sz w:val="24"/>
          <w:szCs w:val="24"/>
        </w:rPr>
        <w:t xml:space="preserve"> 58</w:t>
      </w:r>
    </w:p>
    <w:p w:rsidR="003E10CC" w:rsidRPr="00AA5BD2" w:rsidRDefault="003E10CC" w:rsidP="003E10CC">
      <w:pPr>
        <w:pStyle w:val="a3"/>
        <w:widowControl w:val="0"/>
        <w:tabs>
          <w:tab w:val="left" w:pos="6946"/>
        </w:tabs>
        <w:spacing w:after="160"/>
        <w:ind w:left="1701" w:firstLine="0"/>
        <w:rPr>
          <w:rFonts w:ascii="GHEA Grapalat" w:hAnsi="GHEA Grapalat"/>
          <w:i w:val="0"/>
          <w:sz w:val="24"/>
          <w:szCs w:val="24"/>
        </w:rPr>
      </w:pPr>
      <w:r>
        <w:rPr>
          <w:rFonts w:ascii="GHEA Grapalat" w:hAnsi="GHEA Grapalat"/>
          <w:i w:val="0"/>
          <w:sz w:val="16"/>
          <w:szCs w:val="24"/>
        </w:rPr>
        <w:t xml:space="preserve">(наименование заказчика) </w:t>
      </w:r>
      <w:r w:rsidRPr="003E10CC">
        <w:rPr>
          <w:rFonts w:ascii="GHEA Grapalat" w:hAnsi="GHEA Grapalat"/>
          <w:i w:val="0"/>
          <w:sz w:val="16"/>
          <w:szCs w:val="24"/>
        </w:rPr>
        <w:t xml:space="preserve">                                 </w:t>
      </w:r>
      <w:r w:rsidRPr="00AA5BD2">
        <w:rPr>
          <w:rFonts w:ascii="GHEA Grapalat" w:hAnsi="GHEA Grapalat"/>
          <w:i w:val="0"/>
          <w:sz w:val="16"/>
          <w:szCs w:val="24"/>
        </w:rPr>
        <w:t xml:space="preserve">(адрес заказчика) </w:t>
      </w:r>
    </w:p>
    <w:p w:rsidR="00FA7119" w:rsidRPr="00AA5BD2" w:rsidRDefault="00A20B69" w:rsidP="00FA7119">
      <w:pPr>
        <w:pStyle w:val="a3"/>
        <w:widowControl w:val="0"/>
        <w:spacing w:after="160"/>
        <w:ind w:firstLine="567"/>
        <w:rPr>
          <w:rFonts w:ascii="GHEA Grapalat" w:hAnsi="GHEA Grapalat"/>
          <w:i w:val="0"/>
          <w:spacing w:val="6"/>
          <w:sz w:val="24"/>
          <w:szCs w:val="24"/>
        </w:rPr>
      </w:pPr>
      <w:r w:rsidRPr="00AA5BD2">
        <w:rPr>
          <w:rFonts w:ascii="GHEA Grapalat" w:hAnsi="GHEA Grapalat"/>
          <w:i w:val="0"/>
          <w:sz w:val="24"/>
          <w:szCs w:val="24"/>
        </w:rPr>
        <w:t>Участнику, отобранному по итогам запроса котировок, в</w:t>
      </w:r>
      <w:r w:rsidR="00FA7119" w:rsidRPr="00AA5BD2">
        <w:rPr>
          <w:rFonts w:ascii="Courier New" w:hAnsi="Courier New" w:cs="Courier New"/>
          <w:i w:val="0"/>
          <w:sz w:val="24"/>
          <w:szCs w:val="24"/>
          <w:lang w:val="en-US"/>
        </w:rPr>
        <w:t> </w:t>
      </w:r>
      <w:r w:rsidRPr="00AA5BD2">
        <w:rPr>
          <w:rFonts w:ascii="GHEA Grapalat" w:hAnsi="GHEA Grapalat"/>
          <w:i w:val="0"/>
          <w:spacing w:val="6"/>
          <w:sz w:val="24"/>
          <w:szCs w:val="24"/>
        </w:rPr>
        <w:t>установленном</w:t>
      </w:r>
      <w:r w:rsidR="00FA7119" w:rsidRPr="00AA5BD2">
        <w:rPr>
          <w:rFonts w:ascii="Courier New" w:hAnsi="Courier New" w:cs="Courier New"/>
          <w:i w:val="0"/>
          <w:spacing w:val="6"/>
          <w:sz w:val="24"/>
          <w:szCs w:val="24"/>
          <w:lang w:val="en-US"/>
        </w:rPr>
        <w:t> </w:t>
      </w:r>
      <w:r w:rsidRPr="00AA5BD2">
        <w:rPr>
          <w:rFonts w:ascii="GHEA Grapalat" w:hAnsi="GHEA Grapalat"/>
          <w:i w:val="0"/>
          <w:spacing w:val="6"/>
          <w:sz w:val="24"/>
          <w:szCs w:val="24"/>
        </w:rPr>
        <w:t xml:space="preserve">порядке будет предложено заключить договор на поставку </w:t>
      </w:r>
    </w:p>
    <w:p w:rsidR="00341A74" w:rsidRPr="00AA5BD2" w:rsidRDefault="00A20B69" w:rsidP="00FA7119">
      <w:pPr>
        <w:pStyle w:val="a3"/>
        <w:widowControl w:val="0"/>
        <w:spacing w:line="240" w:lineRule="auto"/>
        <w:ind w:firstLine="0"/>
        <w:rPr>
          <w:rFonts w:ascii="GHEA Grapalat" w:hAnsi="GHEA Grapalat"/>
          <w:i w:val="0"/>
          <w:sz w:val="24"/>
          <w:szCs w:val="24"/>
        </w:rPr>
      </w:pPr>
      <w:proofErr w:type="spellStart"/>
      <w:r w:rsidRPr="00AA5BD2">
        <w:rPr>
          <w:rFonts w:ascii="GHEA Grapalat" w:hAnsi="GHEA Grapalat"/>
          <w:i w:val="0"/>
          <w:sz w:val="24"/>
          <w:szCs w:val="24"/>
        </w:rPr>
        <w:t>________</w:t>
      </w:r>
      <w:r w:rsidR="00FA7119" w:rsidRPr="00AA5BD2">
        <w:rPr>
          <w:rFonts w:ascii="GHEA Grapalat" w:hAnsi="GHEA Grapalat"/>
          <w:i w:val="0"/>
          <w:sz w:val="24"/>
          <w:szCs w:val="24"/>
        </w:rPr>
        <w:t>_____</w:t>
      </w:r>
      <w:r w:rsidRPr="00AA5BD2">
        <w:rPr>
          <w:rFonts w:ascii="GHEA Grapalat" w:hAnsi="GHEA Grapalat"/>
          <w:i w:val="0"/>
          <w:sz w:val="24"/>
          <w:szCs w:val="24"/>
        </w:rPr>
        <w:t>__</w:t>
      </w:r>
      <w:r w:rsidR="003E10CC" w:rsidRPr="001939BE">
        <w:rPr>
          <w:rFonts w:ascii="GHEA Grapalat" w:hAnsi="GHEA Grapalat"/>
          <w:i w:val="0"/>
          <w:sz w:val="24"/>
          <w:szCs w:val="24"/>
          <w:u w:val="single"/>
        </w:rPr>
        <w:t>Пищевых</w:t>
      </w:r>
      <w:proofErr w:type="spellEnd"/>
      <w:r w:rsidR="003E10CC" w:rsidRPr="001939BE">
        <w:rPr>
          <w:rFonts w:ascii="GHEA Grapalat" w:hAnsi="GHEA Grapalat"/>
          <w:i w:val="0"/>
          <w:sz w:val="24"/>
          <w:szCs w:val="24"/>
          <w:u w:val="single"/>
        </w:rPr>
        <w:t xml:space="preserve"> продуктов</w:t>
      </w:r>
      <w:r w:rsidR="00FA7119" w:rsidRPr="00AA5BD2">
        <w:rPr>
          <w:rFonts w:ascii="GHEA Grapalat" w:hAnsi="GHEA Grapalat"/>
          <w:i w:val="0"/>
          <w:sz w:val="24"/>
          <w:szCs w:val="24"/>
        </w:rPr>
        <w:t>______</w:t>
      </w:r>
      <w:r w:rsidR="008818E3" w:rsidRPr="00AA5BD2">
        <w:rPr>
          <w:rFonts w:ascii="GHEA Grapalat" w:hAnsi="GHEA Grapalat"/>
          <w:i w:val="0"/>
          <w:sz w:val="24"/>
          <w:szCs w:val="24"/>
        </w:rPr>
        <w:t>____ (далее — договор).</w:t>
      </w:r>
    </w:p>
    <w:p w:rsidR="00311076" w:rsidRPr="00AA5BD2" w:rsidRDefault="00642EFE" w:rsidP="00FA7119">
      <w:pPr>
        <w:pStyle w:val="a3"/>
        <w:widowControl w:val="0"/>
        <w:spacing w:after="160"/>
        <w:ind w:left="2977" w:firstLine="0"/>
        <w:rPr>
          <w:rFonts w:ascii="GHEA Grapalat" w:hAnsi="GHEA Grapalat"/>
          <w:i w:val="0"/>
          <w:sz w:val="16"/>
          <w:szCs w:val="24"/>
        </w:rPr>
      </w:pPr>
      <w:r w:rsidRPr="00AA5BD2">
        <w:rPr>
          <w:rFonts w:ascii="GHEA Grapalat" w:hAnsi="GHEA Grapalat"/>
          <w:i w:val="0"/>
          <w:sz w:val="16"/>
          <w:szCs w:val="24"/>
        </w:rPr>
        <w:t>наименование</w:t>
      </w:r>
      <w:r w:rsidR="00FA7119" w:rsidRPr="00AA5BD2">
        <w:rPr>
          <w:rFonts w:ascii="Sylfaen" w:hAnsi="Sylfaen"/>
          <w:i w:val="0"/>
          <w:sz w:val="16"/>
          <w:szCs w:val="24"/>
        </w:rPr>
        <w:t xml:space="preserve"> </w:t>
      </w:r>
      <w:r w:rsidR="00FA7119" w:rsidRPr="00AA5BD2">
        <w:rPr>
          <w:rFonts w:ascii="GHEA Grapalat" w:hAnsi="GHEA Grapalat"/>
          <w:i w:val="0"/>
          <w:sz w:val="16"/>
          <w:szCs w:val="24"/>
        </w:rPr>
        <w:t>товара</w:t>
      </w:r>
    </w:p>
    <w:p w:rsidR="00357D48" w:rsidRPr="00AA5BD2" w:rsidRDefault="00A20B69"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AA5BD2" w:rsidRDefault="004C5BC1" w:rsidP="00FA7119">
      <w:pPr>
        <w:widowControl w:val="0"/>
        <w:spacing w:after="160" w:line="360" w:lineRule="auto"/>
        <w:ind w:firstLine="567"/>
        <w:jc w:val="both"/>
        <w:rPr>
          <w:rFonts w:ascii="GHEA Grapalat" w:hAnsi="GHEA Grapalat"/>
        </w:rPr>
      </w:pPr>
      <w:r w:rsidRPr="00AA5BD2">
        <w:rPr>
          <w:rFonts w:ascii="GHEA Grapalat" w:hAnsi="GHEA Grapalat"/>
        </w:rPr>
        <w:t xml:space="preserve">Квалификационные критерии, предъявляемые к лицам, не имеющим права на участие в запросе котировок, а также участникам, и представляемые </w:t>
      </w:r>
      <w:r w:rsidRPr="00AA5BD2">
        <w:rPr>
          <w:rFonts w:ascii="GHEA Grapalat" w:hAnsi="GHEA Grapalat"/>
        </w:rPr>
        <w:lastRenderedPageBreak/>
        <w:t>для оценки таких критериев документы установлены приглашением на настоящую процедуру.</w:t>
      </w:r>
    </w:p>
    <w:p w:rsidR="00357D48" w:rsidRPr="00AA5BD2" w:rsidRDefault="00EE73A8"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w:t>
      </w:r>
      <w:r w:rsidR="00FA7119" w:rsidRPr="00AA5BD2">
        <w:rPr>
          <w:rFonts w:ascii="GHEA Grapalat" w:hAnsi="GHEA Grapalat"/>
          <w:i w:val="0"/>
          <w:sz w:val="24"/>
          <w:szCs w:val="24"/>
        </w:rPr>
        <w:t>предложение.</w:t>
      </w:r>
    </w:p>
    <w:p w:rsidR="0067579A" w:rsidRPr="00AA5BD2" w:rsidRDefault="002963C0"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003E10CC" w:rsidRPr="003E10CC">
        <w:rPr>
          <w:rFonts w:ascii="GHEA Grapalat" w:hAnsi="GHEA Grapalat"/>
          <w:i w:val="0"/>
          <w:sz w:val="24"/>
          <w:szCs w:val="24"/>
        </w:rPr>
        <w:t>13</w:t>
      </w:r>
      <w:r w:rsidR="003E10CC" w:rsidRPr="003E10CC">
        <w:rPr>
          <w:rFonts w:ascii="GHEA Grapalat" w:hAnsi="GHEA Grapalat"/>
          <w:i w:val="0"/>
          <w:sz w:val="24"/>
          <w:szCs w:val="24"/>
          <w:vertAlign w:val="superscript"/>
        </w:rPr>
        <w:t>00</w:t>
      </w:r>
      <w:r w:rsidRPr="00AA5BD2">
        <w:rPr>
          <w:rFonts w:ascii="GHEA Grapalat" w:hAnsi="GHEA Grapalat"/>
          <w:i w:val="0"/>
          <w:sz w:val="24"/>
          <w:szCs w:val="24"/>
        </w:rPr>
        <w:t xml:space="preserve"> часов </w:t>
      </w:r>
      <w:r w:rsidR="003E10CC" w:rsidRPr="003E10CC">
        <w:rPr>
          <w:rFonts w:ascii="GHEA Grapalat" w:hAnsi="GHEA Grapalat"/>
          <w:i w:val="0"/>
          <w:sz w:val="24"/>
          <w:szCs w:val="24"/>
        </w:rPr>
        <w:t>7</w:t>
      </w:r>
      <w:r w:rsidRPr="00AA5BD2">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r w:rsidR="00357D48" w:rsidRPr="00AA5BD2">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8818E3" w:rsidRPr="00AA5BD2">
        <w:rPr>
          <w:rFonts w:ascii="GHEA Grapalat" w:hAnsi="GHEA Grapalat"/>
          <w:i w:val="0"/>
          <w:sz w:val="24"/>
          <w:szCs w:val="24"/>
        </w:rPr>
        <w:t>го за днем получения заявления.</w:t>
      </w:r>
    </w:p>
    <w:p w:rsidR="0067579A" w:rsidRPr="00AA5BD2" w:rsidRDefault="00363E98"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 xml:space="preserve">Неполучение приглашения не ограничивает права участника </w:t>
      </w:r>
      <w:r w:rsidR="008818E3" w:rsidRPr="00AA5BD2">
        <w:rPr>
          <w:rFonts w:ascii="GHEA Grapalat" w:hAnsi="GHEA Grapalat"/>
          <w:i w:val="0"/>
          <w:sz w:val="24"/>
          <w:szCs w:val="24"/>
        </w:rPr>
        <w:t>на участие в запросе котировок.</w:t>
      </w:r>
    </w:p>
    <w:p w:rsidR="003E10CC" w:rsidRPr="006916F4" w:rsidRDefault="003E10CC" w:rsidP="003E10CC">
      <w:pPr>
        <w:pStyle w:val="a3"/>
        <w:widowControl w:val="0"/>
        <w:spacing w:after="160"/>
        <w:ind w:firstLine="567"/>
        <w:rPr>
          <w:rFonts w:ascii="GHEA Grapalat" w:hAnsi="GHEA Grapalat"/>
          <w:i w:val="0"/>
          <w:sz w:val="16"/>
          <w:szCs w:val="24"/>
        </w:rPr>
      </w:pPr>
      <w:r w:rsidRPr="000F11E5">
        <w:rPr>
          <w:rFonts w:ascii="GHEA Grapalat" w:hAnsi="GHEA Grapalat"/>
          <w:i w:val="0"/>
          <w:sz w:val="24"/>
          <w:szCs w:val="24"/>
        </w:rPr>
        <w:t>Заявки на запрос котировок необходимо подавать по адресу</w:t>
      </w:r>
      <w:r w:rsidRPr="000F11E5">
        <w:rPr>
          <w:rFonts w:ascii="GHEA Grapalat" w:hAnsi="GHEA Grapalat"/>
          <w:i w:val="0"/>
          <w:spacing w:val="6"/>
          <w:sz w:val="24"/>
          <w:szCs w:val="24"/>
        </w:rPr>
        <w:t xml:space="preserve"> </w:t>
      </w:r>
      <w:r w:rsidRPr="009F7516">
        <w:rPr>
          <w:rFonts w:ascii="GHEA Grapalat" w:hAnsi="GHEA Grapalat"/>
          <w:i w:val="0"/>
          <w:sz w:val="24"/>
          <w:szCs w:val="24"/>
        </w:rPr>
        <w:t xml:space="preserve">РА Араратский область г. </w:t>
      </w:r>
      <w:proofErr w:type="spellStart"/>
      <w:r w:rsidRPr="009F7516">
        <w:rPr>
          <w:rFonts w:ascii="GHEA Grapalat" w:hAnsi="GHEA Grapalat"/>
          <w:i w:val="0"/>
          <w:sz w:val="24"/>
          <w:szCs w:val="24"/>
        </w:rPr>
        <w:t>Масис</w:t>
      </w:r>
      <w:proofErr w:type="spellEnd"/>
      <w:r w:rsidRPr="009F7516">
        <w:rPr>
          <w:rFonts w:ascii="GHEA Grapalat" w:hAnsi="GHEA Grapalat"/>
          <w:i w:val="0"/>
          <w:sz w:val="24"/>
          <w:szCs w:val="24"/>
        </w:rPr>
        <w:t xml:space="preserve"> </w:t>
      </w:r>
      <w:proofErr w:type="spellStart"/>
      <w:r w:rsidRPr="009F7516">
        <w:rPr>
          <w:rFonts w:ascii="GHEA Grapalat" w:hAnsi="GHEA Grapalat"/>
          <w:i w:val="0"/>
          <w:sz w:val="24"/>
          <w:szCs w:val="24"/>
        </w:rPr>
        <w:t>Ереванян</w:t>
      </w:r>
      <w:proofErr w:type="spellEnd"/>
      <w:r w:rsidRPr="009F7516">
        <w:rPr>
          <w:rFonts w:ascii="GHEA Grapalat" w:hAnsi="GHEA Grapalat"/>
          <w:i w:val="0"/>
          <w:sz w:val="24"/>
          <w:szCs w:val="24"/>
        </w:rPr>
        <w:t xml:space="preserve"> 58</w:t>
      </w:r>
      <w:r w:rsidRPr="000F11E5">
        <w:rPr>
          <w:rFonts w:ascii="GHEA Grapalat" w:hAnsi="GHEA Grapalat"/>
          <w:i w:val="0"/>
          <w:sz w:val="16"/>
          <w:szCs w:val="24"/>
        </w:rPr>
        <w:t xml:space="preserve"> </w:t>
      </w:r>
    </w:p>
    <w:p w:rsidR="003E10CC" w:rsidRPr="00BA5771" w:rsidRDefault="003E10CC" w:rsidP="003E10CC">
      <w:pPr>
        <w:pStyle w:val="a3"/>
        <w:widowControl w:val="0"/>
        <w:spacing w:after="160"/>
        <w:ind w:firstLine="567"/>
        <w:rPr>
          <w:rFonts w:ascii="GHEA Grapalat" w:hAnsi="GHEA Grapalat"/>
          <w:i w:val="0"/>
          <w:sz w:val="16"/>
          <w:szCs w:val="24"/>
        </w:rPr>
      </w:pPr>
      <w:r w:rsidRPr="000F11E5">
        <w:rPr>
          <w:rFonts w:ascii="GHEA Grapalat" w:hAnsi="GHEA Grapalat"/>
          <w:i w:val="0"/>
          <w:sz w:val="16"/>
          <w:szCs w:val="24"/>
        </w:rPr>
        <w:t>(адрес заказчика)</w:t>
      </w:r>
    </w:p>
    <w:p w:rsidR="0014702E" w:rsidRPr="000F11E5" w:rsidRDefault="003E10CC" w:rsidP="003E10CC">
      <w:pPr>
        <w:pStyle w:val="a3"/>
        <w:widowControl w:val="0"/>
        <w:spacing w:after="160"/>
        <w:ind w:firstLine="0"/>
        <w:rPr>
          <w:rFonts w:ascii="GHEA Grapalat" w:hAnsi="GHEA Grapalat"/>
          <w:i w:val="0"/>
          <w:sz w:val="24"/>
          <w:szCs w:val="24"/>
        </w:rPr>
      </w:pPr>
      <w:r w:rsidRPr="000F0CA8">
        <w:rPr>
          <w:rFonts w:ascii="GHEA Grapalat" w:hAnsi="GHEA Grapalat"/>
          <w:i w:val="0"/>
          <w:sz w:val="24"/>
          <w:szCs w:val="24"/>
        </w:rPr>
        <w:t xml:space="preserve">в документарной форме, до </w:t>
      </w:r>
      <w:r w:rsidRPr="009F7516">
        <w:rPr>
          <w:rFonts w:ascii="GHEA Grapalat" w:hAnsi="GHEA Grapalat"/>
          <w:i w:val="0"/>
          <w:sz w:val="24"/>
          <w:szCs w:val="24"/>
        </w:rPr>
        <w:t>13</w:t>
      </w:r>
      <w:r w:rsidRPr="009F7516">
        <w:rPr>
          <w:rFonts w:ascii="GHEA Grapalat" w:hAnsi="GHEA Grapalat"/>
          <w:i w:val="0"/>
          <w:sz w:val="24"/>
          <w:szCs w:val="24"/>
          <w:vertAlign w:val="superscript"/>
        </w:rPr>
        <w:t>00</w:t>
      </w:r>
      <w:r w:rsidR="00915CFE">
        <w:rPr>
          <w:rFonts w:ascii="GHEA Grapalat" w:hAnsi="GHEA Grapalat"/>
          <w:i w:val="0"/>
          <w:sz w:val="24"/>
          <w:szCs w:val="24"/>
          <w:vertAlign w:val="superscript"/>
        </w:rPr>
        <w:t xml:space="preserve"> </w:t>
      </w:r>
      <w:r w:rsidRPr="000F0CA8">
        <w:rPr>
          <w:rFonts w:ascii="GHEA Grapalat" w:hAnsi="GHEA Grapalat"/>
          <w:i w:val="0"/>
          <w:sz w:val="24"/>
          <w:szCs w:val="24"/>
        </w:rPr>
        <w:t xml:space="preserve">часов </w:t>
      </w:r>
      <w:r w:rsidRPr="00D437AF">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w:t>
      </w:r>
      <w:r w:rsidR="0014702E" w:rsidRPr="000F0CA8">
        <w:rPr>
          <w:rFonts w:ascii="GHEA Grapalat" w:hAnsi="GHEA Grapalat"/>
          <w:i w:val="0"/>
          <w:sz w:val="24"/>
          <w:szCs w:val="24"/>
        </w:rPr>
        <w:t xml:space="preserve"> объявления. Кроме армянского языка заявки могут быть поданы также на английском или русско</w:t>
      </w:r>
      <w:r w:rsidR="0014702E">
        <w:rPr>
          <w:rFonts w:ascii="GHEA Grapalat" w:hAnsi="GHEA Grapalat"/>
          <w:i w:val="0"/>
          <w:sz w:val="24"/>
          <w:szCs w:val="24"/>
        </w:rPr>
        <w:t>м языке.</w:t>
      </w:r>
    </w:p>
    <w:p w:rsidR="003E10CC" w:rsidRPr="000F11E5" w:rsidRDefault="003E10CC" w:rsidP="003E10CC">
      <w:pPr>
        <w:pStyle w:val="a3"/>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516">
        <w:rPr>
          <w:rFonts w:ascii="GHEA Grapalat" w:hAnsi="GHEA Grapalat"/>
          <w:i w:val="0"/>
          <w:sz w:val="24"/>
          <w:szCs w:val="24"/>
        </w:rPr>
        <w:t xml:space="preserve">РА Араратский область г. </w:t>
      </w:r>
      <w:proofErr w:type="spellStart"/>
      <w:r w:rsidRPr="009F7516">
        <w:rPr>
          <w:rFonts w:ascii="GHEA Grapalat" w:hAnsi="GHEA Grapalat"/>
          <w:i w:val="0"/>
          <w:sz w:val="24"/>
          <w:szCs w:val="24"/>
        </w:rPr>
        <w:t>Масис</w:t>
      </w:r>
      <w:proofErr w:type="spellEnd"/>
      <w:r w:rsidRPr="009F7516">
        <w:rPr>
          <w:rFonts w:ascii="GHEA Grapalat" w:hAnsi="GHEA Grapalat"/>
          <w:i w:val="0"/>
          <w:sz w:val="24"/>
          <w:szCs w:val="24"/>
        </w:rPr>
        <w:t xml:space="preserve"> </w:t>
      </w:r>
      <w:proofErr w:type="spellStart"/>
      <w:r w:rsidRPr="009F7516">
        <w:rPr>
          <w:rFonts w:ascii="GHEA Grapalat" w:hAnsi="GHEA Grapalat"/>
          <w:i w:val="0"/>
          <w:sz w:val="24"/>
          <w:szCs w:val="24"/>
        </w:rPr>
        <w:t>Ереванян</w:t>
      </w:r>
      <w:proofErr w:type="spellEnd"/>
      <w:r w:rsidRPr="009F7516">
        <w:rPr>
          <w:rFonts w:ascii="GHEA Grapalat" w:hAnsi="GHEA Grapalat"/>
          <w:i w:val="0"/>
          <w:sz w:val="24"/>
          <w:szCs w:val="24"/>
        </w:rPr>
        <w:t xml:space="preserve"> 58</w:t>
      </w:r>
      <w:r w:rsidRPr="000F0CA8">
        <w:rPr>
          <w:rFonts w:ascii="GHEA Grapalat" w:hAnsi="GHEA Grapalat"/>
          <w:i w:val="0"/>
          <w:sz w:val="24"/>
          <w:szCs w:val="24"/>
        </w:rPr>
        <w:t xml:space="preserve">, в </w:t>
      </w:r>
      <w:r w:rsidRPr="00D437AF">
        <w:rPr>
          <w:rFonts w:ascii="GHEA Grapalat" w:hAnsi="GHEA Grapalat"/>
          <w:i w:val="0"/>
          <w:sz w:val="24"/>
          <w:szCs w:val="24"/>
        </w:rPr>
        <w:t>13</w:t>
      </w:r>
      <w:r w:rsidRPr="00D437AF">
        <w:rPr>
          <w:rFonts w:ascii="GHEA Grapalat" w:hAnsi="GHEA Grapalat"/>
          <w:i w:val="0"/>
          <w:sz w:val="24"/>
          <w:szCs w:val="24"/>
          <w:vertAlign w:val="superscript"/>
        </w:rPr>
        <w:t>00</w:t>
      </w:r>
      <w:r>
        <w:rPr>
          <w:rFonts w:ascii="GHEA Grapalat" w:hAnsi="GHEA Grapalat"/>
          <w:i w:val="0"/>
          <w:sz w:val="24"/>
          <w:szCs w:val="24"/>
        </w:rPr>
        <w:t xml:space="preserve"> </w:t>
      </w:r>
      <w:r w:rsidRPr="00682E58">
        <w:rPr>
          <w:rFonts w:ascii="GHEA Grapalat" w:hAnsi="GHEA Grapalat"/>
          <w:i w:val="0"/>
          <w:sz w:val="24"/>
          <w:szCs w:val="24"/>
        </w:rPr>
        <w:t xml:space="preserve">часов </w:t>
      </w:r>
      <w:r w:rsidRPr="00801535">
        <w:rPr>
          <w:rFonts w:ascii="GHEA Grapalat" w:hAnsi="GHEA Grapalat"/>
          <w:i w:val="0"/>
          <w:sz w:val="24"/>
          <w:szCs w:val="24"/>
        </w:rPr>
        <w:t>"</w:t>
      </w:r>
      <w:r w:rsidR="00801535" w:rsidRPr="00801535">
        <w:rPr>
          <w:rFonts w:ascii="GHEA Grapalat" w:hAnsi="GHEA Grapalat"/>
          <w:i w:val="0"/>
          <w:sz w:val="24"/>
          <w:szCs w:val="24"/>
        </w:rPr>
        <w:t>1</w:t>
      </w:r>
      <w:r w:rsidRPr="00801535">
        <w:rPr>
          <w:rFonts w:ascii="GHEA Grapalat" w:hAnsi="GHEA Grapalat"/>
          <w:i w:val="0"/>
          <w:sz w:val="24"/>
          <w:szCs w:val="24"/>
        </w:rPr>
        <w:t>8" "1</w:t>
      </w:r>
      <w:r w:rsidR="00801535" w:rsidRPr="00801535">
        <w:rPr>
          <w:rFonts w:ascii="GHEA Grapalat" w:hAnsi="GHEA Grapalat"/>
          <w:i w:val="0"/>
          <w:sz w:val="24"/>
          <w:szCs w:val="24"/>
        </w:rPr>
        <w:t>1</w:t>
      </w:r>
      <w:r w:rsidRPr="00801535">
        <w:rPr>
          <w:rFonts w:ascii="GHEA Grapalat" w:hAnsi="GHEA Grapalat"/>
          <w:i w:val="0"/>
          <w:sz w:val="24"/>
          <w:szCs w:val="24"/>
        </w:rPr>
        <w:t>" "2019г".</w:t>
      </w:r>
    </w:p>
    <w:p w:rsidR="00357D48" w:rsidRPr="00AA5BD2" w:rsidRDefault="001305C6"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AA5BD2">
        <w:rPr>
          <w:rFonts w:ascii="GHEA Grapalat" w:hAnsi="GHEA Grapalat"/>
          <w:i w:val="0"/>
          <w:sz w:val="24"/>
          <w:szCs w:val="24"/>
        </w:rPr>
        <w:t>Мелик-Адамяна</w:t>
      </w:r>
      <w:proofErr w:type="spellEnd"/>
      <w:r w:rsidRPr="00AA5BD2">
        <w:rPr>
          <w:rFonts w:ascii="GHEA Grapalat" w:hAnsi="GHEA Grapalat"/>
          <w:i w:val="0"/>
          <w:sz w:val="24"/>
          <w:szCs w:val="24"/>
        </w:rPr>
        <w:t xml:space="preserve">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w:t>
      </w:r>
      <w:proofErr w:type="spellStart"/>
      <w:r w:rsidRPr="00AA5BD2">
        <w:rPr>
          <w:rFonts w:ascii="GHEA Grapalat" w:hAnsi="GHEA Grapalat"/>
          <w:i w:val="0"/>
          <w:sz w:val="24"/>
          <w:szCs w:val="24"/>
        </w:rPr>
        <w:t>драмов</w:t>
      </w:r>
      <w:proofErr w:type="spellEnd"/>
      <w:r w:rsidRPr="00AA5BD2">
        <w:rPr>
          <w:rFonts w:ascii="GHEA Grapalat" w:hAnsi="GHEA Grapalat"/>
          <w:i w:val="0"/>
          <w:sz w:val="24"/>
          <w:szCs w:val="24"/>
        </w:rPr>
        <w:t xml:space="preserve"> РА, которая должна быть перечислена </w:t>
      </w:r>
      <w:r w:rsidRPr="00AA5BD2">
        <w:rPr>
          <w:rFonts w:ascii="GHEA Grapalat" w:hAnsi="GHEA Grapalat"/>
          <w:i w:val="0"/>
          <w:sz w:val="24"/>
          <w:szCs w:val="24"/>
        </w:rPr>
        <w:lastRenderedPageBreak/>
        <w:t>на казначейский счет № 900008000482, открытый на имя Министерст</w:t>
      </w:r>
      <w:r w:rsidR="00FA7119" w:rsidRPr="00AA5BD2">
        <w:rPr>
          <w:rFonts w:ascii="GHEA Grapalat" w:hAnsi="GHEA Grapalat"/>
          <w:i w:val="0"/>
          <w:sz w:val="24"/>
          <w:szCs w:val="24"/>
        </w:rPr>
        <w:t>ва финансов Республики Армения.</w:t>
      </w:r>
    </w:p>
    <w:p w:rsidR="003E10CC" w:rsidRPr="00AA5BD2" w:rsidRDefault="003E10CC" w:rsidP="003E10CC">
      <w:pPr>
        <w:pStyle w:val="a3"/>
        <w:widowControl w:val="0"/>
        <w:spacing w:line="240" w:lineRule="auto"/>
        <w:ind w:firstLine="0"/>
        <w:rPr>
          <w:rFonts w:ascii="GHEA Grapalat" w:hAnsi="GHEA Grapalat"/>
          <w:i w:val="0"/>
          <w:sz w:val="24"/>
          <w:szCs w:val="24"/>
        </w:rPr>
      </w:pPr>
      <w:proofErr w:type="spellStart"/>
      <w:r w:rsidRPr="00AA5BD2">
        <w:rPr>
          <w:rFonts w:ascii="GHEA Grapalat" w:hAnsi="GHEA Grapalat"/>
          <w:i w:val="0"/>
          <w:sz w:val="24"/>
          <w:szCs w:val="24"/>
        </w:rPr>
        <w:t>_____</w:t>
      </w:r>
      <w:r w:rsidRPr="006916F4">
        <w:rPr>
          <w:rFonts w:ascii="GHEA Grapalat" w:hAnsi="GHEA Grapalat"/>
          <w:i w:val="0"/>
          <w:sz w:val="24"/>
          <w:szCs w:val="24"/>
          <w:u w:val="single"/>
        </w:rPr>
        <w:t>Асмик</w:t>
      </w:r>
      <w:proofErr w:type="spellEnd"/>
      <w:r w:rsidRPr="006916F4">
        <w:rPr>
          <w:rFonts w:ascii="GHEA Grapalat" w:hAnsi="GHEA Grapalat"/>
          <w:i w:val="0"/>
          <w:sz w:val="24"/>
          <w:szCs w:val="24"/>
          <w:u w:val="single"/>
        </w:rPr>
        <w:t xml:space="preserve"> </w:t>
      </w:r>
      <w:proofErr w:type="spellStart"/>
      <w:r w:rsidRPr="006916F4">
        <w:rPr>
          <w:rFonts w:ascii="GHEA Grapalat" w:hAnsi="GHEA Grapalat"/>
          <w:i w:val="0"/>
          <w:sz w:val="24"/>
          <w:szCs w:val="24"/>
          <w:u w:val="single"/>
        </w:rPr>
        <w:t>Ёлян</w:t>
      </w:r>
      <w:proofErr w:type="spellEnd"/>
      <w:r w:rsidRPr="00AA5BD2">
        <w:rPr>
          <w:rFonts w:ascii="GHEA Grapalat" w:hAnsi="GHEA Grapalat"/>
          <w:i w:val="0"/>
          <w:sz w:val="24"/>
          <w:szCs w:val="24"/>
        </w:rPr>
        <w:t>___</w:t>
      </w:r>
    </w:p>
    <w:p w:rsidR="003E10CC" w:rsidRPr="00AA5BD2" w:rsidRDefault="003E10CC" w:rsidP="003E10CC">
      <w:pPr>
        <w:pStyle w:val="a3"/>
        <w:widowControl w:val="0"/>
        <w:spacing w:after="160"/>
        <w:ind w:left="1560" w:firstLine="0"/>
        <w:rPr>
          <w:rFonts w:ascii="GHEA Grapalat" w:hAnsi="GHEA Grapalat"/>
          <w:i w:val="0"/>
          <w:sz w:val="16"/>
          <w:szCs w:val="24"/>
        </w:rPr>
      </w:pPr>
      <w:r w:rsidRPr="00AA5BD2">
        <w:rPr>
          <w:rFonts w:ascii="GHEA Grapalat" w:hAnsi="GHEA Grapalat"/>
          <w:i w:val="0"/>
          <w:sz w:val="16"/>
          <w:szCs w:val="24"/>
        </w:rPr>
        <w:t>имя, фамилия</w:t>
      </w:r>
    </w:p>
    <w:p w:rsidR="003E10CC" w:rsidRPr="00AA5BD2" w:rsidRDefault="003E10CC" w:rsidP="003E10CC">
      <w:pPr>
        <w:pStyle w:val="a3"/>
        <w:widowControl w:val="0"/>
        <w:spacing w:after="160"/>
        <w:ind w:firstLine="567"/>
        <w:rPr>
          <w:rFonts w:ascii="GHEA Grapalat" w:hAnsi="GHEA Grapalat"/>
          <w:i w:val="0"/>
          <w:sz w:val="24"/>
          <w:szCs w:val="24"/>
        </w:rPr>
      </w:pPr>
    </w:p>
    <w:p w:rsidR="003E10CC" w:rsidRPr="00D437AF" w:rsidRDefault="003E10CC" w:rsidP="003E10CC">
      <w:pPr>
        <w:pStyle w:val="a3"/>
        <w:widowControl w:val="0"/>
        <w:spacing w:after="160"/>
        <w:ind w:left="2268" w:firstLine="11"/>
        <w:rPr>
          <w:rFonts w:ascii="GHEA Grapalat" w:hAnsi="GHEA Grapalat"/>
          <w:i w:val="0"/>
          <w:sz w:val="24"/>
          <w:szCs w:val="24"/>
        </w:rPr>
      </w:pPr>
      <w:r w:rsidRPr="00AA5BD2">
        <w:rPr>
          <w:rFonts w:ascii="GHEA Grapalat" w:hAnsi="GHEA Grapalat"/>
          <w:i w:val="0"/>
          <w:sz w:val="24"/>
          <w:szCs w:val="24"/>
        </w:rPr>
        <w:t xml:space="preserve">Телефон </w:t>
      </w:r>
      <w:r w:rsidRPr="00D437AF">
        <w:rPr>
          <w:rFonts w:ascii="GHEA Grapalat" w:hAnsi="GHEA Grapalat"/>
          <w:i w:val="0"/>
          <w:sz w:val="24"/>
          <w:szCs w:val="24"/>
        </w:rPr>
        <w:t>+374 99 014071 или +374 94 014072</w:t>
      </w:r>
    </w:p>
    <w:p w:rsidR="003E10CC" w:rsidRPr="00D437AF" w:rsidRDefault="003E10CC" w:rsidP="003E10CC">
      <w:pPr>
        <w:pStyle w:val="a3"/>
        <w:widowControl w:val="0"/>
        <w:spacing w:after="160"/>
        <w:ind w:left="2268" w:firstLine="11"/>
        <w:rPr>
          <w:rFonts w:ascii="GHEA Grapalat" w:hAnsi="GHEA Grapalat"/>
          <w:i w:val="0"/>
          <w:sz w:val="24"/>
          <w:szCs w:val="24"/>
        </w:rPr>
      </w:pPr>
      <w:r w:rsidRPr="00AA5BD2">
        <w:rPr>
          <w:rFonts w:ascii="GHEA Grapalat" w:hAnsi="GHEA Grapalat"/>
          <w:i w:val="0"/>
          <w:sz w:val="24"/>
          <w:szCs w:val="24"/>
        </w:rPr>
        <w:t xml:space="preserve">Электронная почта </w:t>
      </w:r>
      <w:proofErr w:type="spellStart"/>
      <w:r>
        <w:rPr>
          <w:rFonts w:ascii="GHEA Grapalat" w:hAnsi="GHEA Grapalat"/>
          <w:i w:val="0"/>
          <w:sz w:val="24"/>
          <w:szCs w:val="24"/>
          <w:lang w:val="en-US"/>
        </w:rPr>
        <w:t>masis</w:t>
      </w:r>
      <w:proofErr w:type="spellEnd"/>
      <w:r w:rsidRPr="00D437AF">
        <w:rPr>
          <w:rFonts w:ascii="GHEA Grapalat" w:hAnsi="GHEA Grapalat"/>
          <w:i w:val="0"/>
          <w:sz w:val="24"/>
          <w:szCs w:val="24"/>
        </w:rPr>
        <w:t>1@</w:t>
      </w:r>
      <w:r>
        <w:rPr>
          <w:rFonts w:ascii="GHEA Grapalat" w:hAnsi="GHEA Grapalat"/>
          <w:i w:val="0"/>
          <w:sz w:val="24"/>
          <w:szCs w:val="24"/>
          <w:lang w:val="en-US"/>
        </w:rPr>
        <w:t>schools</w:t>
      </w:r>
      <w:r w:rsidRPr="00D437AF">
        <w:rPr>
          <w:rFonts w:ascii="GHEA Grapalat" w:hAnsi="GHEA Grapalat"/>
          <w:i w:val="0"/>
          <w:sz w:val="24"/>
          <w:szCs w:val="24"/>
        </w:rPr>
        <w:t>.</w:t>
      </w:r>
      <w:r>
        <w:rPr>
          <w:rFonts w:ascii="GHEA Grapalat" w:hAnsi="GHEA Grapalat"/>
          <w:i w:val="0"/>
          <w:sz w:val="24"/>
          <w:szCs w:val="24"/>
          <w:lang w:val="en-US"/>
        </w:rPr>
        <w:t>am</w:t>
      </w:r>
    </w:p>
    <w:p w:rsidR="003E10CC" w:rsidRPr="00AA5BD2" w:rsidRDefault="003E10CC" w:rsidP="003E10CC">
      <w:pPr>
        <w:pStyle w:val="a3"/>
        <w:widowControl w:val="0"/>
        <w:spacing w:after="160"/>
        <w:ind w:left="3828" w:firstLine="11"/>
        <w:rPr>
          <w:rFonts w:ascii="GHEA Grapalat" w:hAnsi="GHEA Grapalat"/>
          <w:i w:val="0"/>
          <w:sz w:val="24"/>
          <w:szCs w:val="24"/>
        </w:rPr>
      </w:pPr>
    </w:p>
    <w:p w:rsidR="003E10CC" w:rsidRPr="00D437AF" w:rsidRDefault="003E10CC" w:rsidP="003E10CC">
      <w:pPr>
        <w:pStyle w:val="a3"/>
        <w:widowControl w:val="0"/>
        <w:spacing w:line="240" w:lineRule="auto"/>
        <w:ind w:firstLine="0"/>
        <w:jc w:val="left"/>
        <w:rPr>
          <w:rFonts w:ascii="GHEA Grapalat" w:hAnsi="GHEA Grapalat"/>
          <w:i w:val="0"/>
          <w:sz w:val="24"/>
          <w:szCs w:val="24"/>
          <w:u w:val="single"/>
        </w:rPr>
      </w:pPr>
      <w:r w:rsidRPr="00AA5BD2">
        <w:rPr>
          <w:rFonts w:ascii="GHEA Grapalat" w:hAnsi="GHEA Grapalat"/>
          <w:i w:val="0"/>
          <w:sz w:val="24"/>
          <w:szCs w:val="24"/>
        </w:rPr>
        <w:t xml:space="preserve">Заказчик </w:t>
      </w:r>
      <w:r w:rsidRPr="00D437AF">
        <w:rPr>
          <w:rFonts w:ascii="Sylfaen" w:hAnsi="Sylfaen"/>
          <w:i w:val="0"/>
          <w:sz w:val="24"/>
          <w:szCs w:val="24"/>
          <w:u w:val="single"/>
          <w:lang w:val="af-ZA"/>
        </w:rPr>
        <w:t xml:space="preserve">« ОШ им. М. Маштоца </w:t>
      </w:r>
      <w:proofErr w:type="gramStart"/>
      <w:r w:rsidRPr="00D437AF">
        <w:rPr>
          <w:rFonts w:ascii="Sylfaen" w:hAnsi="Sylfaen"/>
          <w:i w:val="0"/>
          <w:sz w:val="24"/>
          <w:szCs w:val="24"/>
          <w:u w:val="single"/>
          <w:lang w:val="af-ZA"/>
        </w:rPr>
        <w:t>г</w:t>
      </w:r>
      <w:proofErr w:type="gramEnd"/>
      <w:r w:rsidRPr="00D437AF">
        <w:rPr>
          <w:rFonts w:ascii="Sylfaen" w:hAnsi="Sylfaen"/>
          <w:i w:val="0"/>
          <w:sz w:val="24"/>
          <w:szCs w:val="24"/>
          <w:u w:val="single"/>
          <w:lang w:val="af-ZA"/>
        </w:rPr>
        <w:t xml:space="preserve">. Масиса Араратской области РА » </w:t>
      </w:r>
      <w:r w:rsidRPr="00D437AF">
        <w:rPr>
          <w:rFonts w:ascii="Sylfaen" w:hAnsi="Sylfaen" w:cs="Arial"/>
          <w:i w:val="0"/>
          <w:sz w:val="24"/>
          <w:szCs w:val="24"/>
          <w:u w:val="single"/>
          <w:lang w:val="af-ZA"/>
        </w:rPr>
        <w:t>ГНО</w:t>
      </w:r>
    </w:p>
    <w:p w:rsidR="003E10CC" w:rsidRPr="00AA5BD2" w:rsidRDefault="003E10CC" w:rsidP="003E10CC">
      <w:pPr>
        <w:pStyle w:val="a3"/>
        <w:widowControl w:val="0"/>
        <w:spacing w:after="160"/>
        <w:ind w:left="1985" w:firstLine="0"/>
        <w:rPr>
          <w:rFonts w:ascii="GHEA Grapalat" w:hAnsi="GHEA Grapalat"/>
          <w:i w:val="0"/>
          <w:sz w:val="16"/>
          <w:szCs w:val="24"/>
        </w:rPr>
      </w:pPr>
      <w:r w:rsidRPr="00AA5BD2">
        <w:rPr>
          <w:rFonts w:ascii="GHEA Grapalat" w:hAnsi="GHEA Grapalat"/>
          <w:i w:val="0"/>
          <w:sz w:val="16"/>
          <w:szCs w:val="24"/>
        </w:rPr>
        <w:t>наименование</w:t>
      </w:r>
    </w:p>
    <w:p w:rsidR="003E10CC" w:rsidRDefault="003E10CC">
      <w:pPr>
        <w:rPr>
          <w:rFonts w:ascii="GHEA Grapalat" w:hAnsi="GHEA Grapalat"/>
          <w:i/>
        </w:rPr>
      </w:pPr>
      <w:r>
        <w:rPr>
          <w:rFonts w:ascii="GHEA Grapalat" w:hAnsi="GHEA Grapalat"/>
          <w:i/>
        </w:rPr>
        <w:br w:type="page"/>
      </w:r>
    </w:p>
    <w:p w:rsidR="00606A9F" w:rsidRPr="00AA5BD2" w:rsidRDefault="00606A9F" w:rsidP="00DA3A61">
      <w:pPr>
        <w:pStyle w:val="aa"/>
        <w:widowControl w:val="0"/>
        <w:spacing w:after="160" w:line="360" w:lineRule="auto"/>
        <w:ind w:firstLine="567"/>
        <w:jc w:val="right"/>
        <w:rPr>
          <w:rFonts w:ascii="GHEA Grapalat" w:hAnsi="GHEA Grapalat" w:cs="Sylfaen"/>
          <w:i/>
        </w:rPr>
      </w:pPr>
      <w:r w:rsidRPr="00AA5BD2">
        <w:rPr>
          <w:rFonts w:ascii="GHEA Grapalat" w:hAnsi="GHEA Grapalat"/>
          <w:i/>
        </w:rPr>
        <w:lastRenderedPageBreak/>
        <w:t>Утверждено</w:t>
      </w:r>
    </w:p>
    <w:p w:rsidR="00606A9F" w:rsidRPr="003E10CC" w:rsidRDefault="00504FD5" w:rsidP="00DA3A61">
      <w:pPr>
        <w:pStyle w:val="aa"/>
        <w:widowControl w:val="0"/>
        <w:spacing w:after="160" w:line="360" w:lineRule="auto"/>
        <w:ind w:firstLine="567"/>
        <w:jc w:val="right"/>
        <w:rPr>
          <w:rFonts w:ascii="GHEA Grapalat" w:hAnsi="GHEA Grapalat"/>
        </w:rPr>
      </w:pPr>
      <w:r w:rsidRPr="00AA5BD2">
        <w:rPr>
          <w:rFonts w:ascii="GHEA Grapalat" w:hAnsi="GHEA Grapalat"/>
        </w:rPr>
        <w:t>Решением Оценочной комиссии запроса котировок</w:t>
      </w:r>
      <w:r w:rsidRPr="00AA5BD2">
        <w:rPr>
          <w:rFonts w:ascii="GHEA Grapalat" w:hAnsi="GHEA Grapalat"/>
          <w:i/>
        </w:rPr>
        <w:t xml:space="preserve"> </w:t>
      </w:r>
      <w:r w:rsidR="00BF09D6" w:rsidRPr="00AA5BD2">
        <w:rPr>
          <w:rFonts w:ascii="GHEA Grapalat" w:hAnsi="GHEA Grapalat" w:cs="Sylfaen"/>
          <w:i/>
        </w:rPr>
        <w:br/>
      </w:r>
      <w:r w:rsidR="00C359B0" w:rsidRPr="00801535">
        <w:rPr>
          <w:rFonts w:ascii="GHEA Grapalat" w:hAnsi="GHEA Grapalat"/>
          <w:i/>
        </w:rPr>
        <w:t xml:space="preserve">№ </w:t>
      </w:r>
      <w:r w:rsidR="00801535" w:rsidRPr="00801535">
        <w:rPr>
          <w:rFonts w:ascii="GHEA Grapalat" w:hAnsi="GHEA Grapalat"/>
          <w:i/>
        </w:rPr>
        <w:t>1</w:t>
      </w:r>
      <w:r w:rsidR="00C359B0" w:rsidRPr="00801535">
        <w:rPr>
          <w:rFonts w:ascii="GHEA Grapalat" w:hAnsi="GHEA Grapalat"/>
          <w:i/>
        </w:rPr>
        <w:tab/>
        <w:t>от</w:t>
      </w:r>
      <w:r w:rsidR="00801535" w:rsidRPr="00801535">
        <w:rPr>
          <w:rFonts w:ascii="GHEA Grapalat" w:hAnsi="GHEA Grapalat"/>
          <w:i/>
        </w:rPr>
        <w:t xml:space="preserve"> 11</w:t>
      </w:r>
      <w:r w:rsidR="00915CFE" w:rsidRPr="00915CFE">
        <w:rPr>
          <w:rFonts w:ascii="GHEA Grapalat" w:hAnsi="GHEA Grapalat"/>
          <w:i/>
        </w:rPr>
        <w:t>.</w:t>
      </w:r>
      <w:r w:rsidR="00801535" w:rsidRPr="00801535">
        <w:rPr>
          <w:rFonts w:ascii="GHEA Grapalat" w:hAnsi="GHEA Grapalat"/>
          <w:i/>
        </w:rPr>
        <w:t>11</w:t>
      </w:r>
      <w:r w:rsidR="00915CFE" w:rsidRPr="00915CFE">
        <w:rPr>
          <w:rFonts w:ascii="GHEA Grapalat" w:hAnsi="GHEA Grapalat"/>
          <w:i/>
        </w:rPr>
        <w:t>.</w:t>
      </w:r>
      <w:r w:rsidR="008470CE" w:rsidRPr="00801535">
        <w:rPr>
          <w:rFonts w:ascii="GHEA Grapalat" w:hAnsi="GHEA Grapalat"/>
          <w:i/>
        </w:rPr>
        <w:t>20</w:t>
      </w:r>
      <w:r w:rsidR="00801535" w:rsidRPr="00801535">
        <w:rPr>
          <w:rFonts w:ascii="GHEA Grapalat" w:hAnsi="GHEA Grapalat"/>
          <w:i/>
        </w:rPr>
        <w:t>19</w:t>
      </w:r>
      <w:r w:rsidR="008470CE" w:rsidRPr="00801535">
        <w:rPr>
          <w:rFonts w:ascii="GHEA Grapalat" w:hAnsi="GHEA Grapalat"/>
          <w:i/>
        </w:rPr>
        <w:t>г.</w:t>
      </w:r>
      <w:r w:rsidR="00BF09D6" w:rsidRPr="00AA5BD2">
        <w:rPr>
          <w:rFonts w:ascii="GHEA Grapalat" w:hAnsi="GHEA Grapalat" w:cs="Times Armenian"/>
          <w:i/>
        </w:rPr>
        <w:br/>
      </w:r>
      <w:r w:rsidR="00606A9F" w:rsidRPr="00AA5BD2">
        <w:rPr>
          <w:rFonts w:ascii="GHEA Grapalat" w:hAnsi="GHEA Grapalat"/>
          <w:i/>
        </w:rPr>
        <w:t xml:space="preserve">под кодом </w:t>
      </w:r>
      <w:r w:rsidR="003E10CC" w:rsidRPr="003E10CC">
        <w:rPr>
          <w:rFonts w:ascii="GHEA Grapalat" w:hAnsi="GHEA Grapalat"/>
          <w:lang w:val="en-US"/>
        </w:rPr>
        <w:t>AHD</w:t>
      </w:r>
      <w:r w:rsidR="003E10CC" w:rsidRPr="003E10CC">
        <w:rPr>
          <w:rFonts w:ascii="GHEA Grapalat" w:hAnsi="GHEA Grapalat"/>
        </w:rPr>
        <w:t>-GHAPDzB-20/1-80</w:t>
      </w:r>
    </w:p>
    <w:p w:rsidR="00606A9F" w:rsidRPr="00AA5BD2" w:rsidRDefault="00606A9F" w:rsidP="00BF09D6">
      <w:pPr>
        <w:pStyle w:val="aa"/>
        <w:widowControl w:val="0"/>
        <w:spacing w:after="160" w:line="360" w:lineRule="auto"/>
        <w:ind w:right="-7"/>
        <w:jc w:val="center"/>
        <w:rPr>
          <w:rFonts w:ascii="GHEA Grapalat" w:hAnsi="GHEA Grapalat"/>
        </w:rPr>
      </w:pPr>
    </w:p>
    <w:p w:rsidR="003E10CC" w:rsidRPr="00114543" w:rsidRDefault="003E10CC" w:rsidP="003E10CC">
      <w:pPr>
        <w:jc w:val="center"/>
        <w:rPr>
          <w:rFonts w:ascii="Sylfaen" w:hAnsi="Sylfaen" w:cs="Arial"/>
          <w:lang w:val="af-ZA"/>
        </w:rPr>
      </w:pPr>
      <w:r w:rsidRPr="00114543">
        <w:rPr>
          <w:rFonts w:ascii="Sylfaen" w:hAnsi="Sylfaen"/>
          <w:lang w:val="af-ZA"/>
        </w:rPr>
        <w:t xml:space="preserve">« ОШ им. М. Маштоца г. Масиса Араратской области РА » </w:t>
      </w:r>
      <w:r w:rsidRPr="00114543">
        <w:rPr>
          <w:rFonts w:ascii="Sylfaen" w:hAnsi="Sylfaen" w:cs="Arial"/>
          <w:lang w:val="af-ZA"/>
        </w:rPr>
        <w:t>ГНО</w:t>
      </w:r>
    </w:p>
    <w:p w:rsidR="003E10CC" w:rsidRPr="00D437AF" w:rsidRDefault="003E10CC" w:rsidP="003E10CC">
      <w:pPr>
        <w:pStyle w:val="aa"/>
        <w:widowControl w:val="0"/>
        <w:spacing w:after="160" w:line="360" w:lineRule="auto"/>
        <w:ind w:right="-7"/>
        <w:jc w:val="center"/>
        <w:rPr>
          <w:rFonts w:ascii="GHEA Grapalat" w:hAnsi="GHEA Grapalat"/>
          <w:lang w:val="af-ZA"/>
        </w:rPr>
      </w:pPr>
    </w:p>
    <w:p w:rsidR="003E10CC" w:rsidRPr="00AA5BD2" w:rsidRDefault="003E10CC" w:rsidP="003E10CC">
      <w:pPr>
        <w:pStyle w:val="aa"/>
        <w:widowControl w:val="0"/>
        <w:spacing w:after="160" w:line="360" w:lineRule="auto"/>
        <w:ind w:right="-7"/>
        <w:jc w:val="center"/>
        <w:rPr>
          <w:rFonts w:ascii="GHEA Grapalat" w:hAnsi="GHEA Grapalat"/>
        </w:rPr>
      </w:pPr>
    </w:p>
    <w:p w:rsidR="003E10CC" w:rsidRPr="00AA5BD2" w:rsidRDefault="003E10CC" w:rsidP="003E10CC">
      <w:pPr>
        <w:pStyle w:val="aa"/>
        <w:widowControl w:val="0"/>
        <w:spacing w:after="160" w:line="360" w:lineRule="auto"/>
        <w:ind w:right="-7"/>
        <w:jc w:val="center"/>
        <w:rPr>
          <w:rFonts w:ascii="GHEA Grapalat" w:hAnsi="GHEA Grapalat" w:cs="Sylfaen"/>
        </w:rPr>
      </w:pPr>
      <w:r w:rsidRPr="00AA5BD2">
        <w:rPr>
          <w:rFonts w:ascii="GHEA Grapalat" w:hAnsi="GHEA Grapalat"/>
        </w:rPr>
        <w:t>ПРИГЛАШЕНИЕ</w:t>
      </w:r>
    </w:p>
    <w:p w:rsidR="003E10CC" w:rsidRPr="00AA5BD2" w:rsidRDefault="003E10CC" w:rsidP="003E10CC">
      <w:pPr>
        <w:pStyle w:val="aa"/>
        <w:widowControl w:val="0"/>
        <w:spacing w:after="160" w:line="360" w:lineRule="auto"/>
        <w:ind w:right="-7"/>
        <w:jc w:val="center"/>
        <w:rPr>
          <w:rFonts w:ascii="GHEA Grapalat" w:hAnsi="GHEA Grapalat" w:cs="Sylfaen"/>
        </w:rPr>
      </w:pPr>
    </w:p>
    <w:p w:rsidR="003E10CC" w:rsidRPr="00AA5BD2" w:rsidRDefault="003E10CC" w:rsidP="003E10CC">
      <w:pPr>
        <w:pStyle w:val="aa"/>
        <w:widowControl w:val="0"/>
        <w:spacing w:after="160" w:line="360" w:lineRule="auto"/>
        <w:ind w:right="-7"/>
        <w:jc w:val="center"/>
        <w:rPr>
          <w:rFonts w:ascii="GHEA Grapalat" w:hAnsi="GHEA Grapalat" w:cs="Sylfaen"/>
        </w:rPr>
      </w:pPr>
    </w:p>
    <w:p w:rsidR="003E10CC" w:rsidRPr="00114543" w:rsidRDefault="003E10CC" w:rsidP="003E10CC">
      <w:pPr>
        <w:rPr>
          <w:rFonts w:ascii="Sylfaen" w:hAnsi="Sylfaen" w:cs="Arial"/>
          <w:lang w:val="af-ZA"/>
        </w:rPr>
      </w:pPr>
      <w:r w:rsidRPr="00AA5BD2">
        <w:rPr>
          <w:rFonts w:ascii="GHEA Grapalat" w:hAnsi="GHEA Grapalat"/>
        </w:rPr>
        <w:t xml:space="preserve">НА ЗАПРОС КОТИРОВОК, ОБЪЯВЛЕННЫЙ С ЦЕЛЬЮ ПРИОБРЕТЕНИЯ </w:t>
      </w:r>
      <w:r w:rsidRPr="003E10CC">
        <w:rPr>
          <w:rFonts w:ascii="GHEA Grapalat" w:hAnsi="GHEA Grapalat"/>
          <w:u w:val="single"/>
        </w:rPr>
        <w:t xml:space="preserve">Пищевых продуктов  </w:t>
      </w:r>
      <w:r w:rsidRPr="00D437AF">
        <w:rPr>
          <w:rFonts w:ascii="GHEA Grapalat" w:hAnsi="GHEA Grapalat"/>
          <w:u w:val="single"/>
        </w:rPr>
        <w:t xml:space="preserve"> </w:t>
      </w:r>
      <w:r w:rsidRPr="00AA5BD2">
        <w:rPr>
          <w:rFonts w:ascii="GHEA Grapalat" w:hAnsi="GHEA Grapalat"/>
        </w:rPr>
        <w:t xml:space="preserve">ДЛЯ НУЖД </w:t>
      </w:r>
      <w:r w:rsidRPr="00114543">
        <w:rPr>
          <w:rFonts w:ascii="Sylfaen" w:hAnsi="Sylfaen"/>
          <w:lang w:val="af-ZA"/>
        </w:rPr>
        <w:t xml:space="preserve">« ОШ им. М. Маштоца </w:t>
      </w:r>
      <w:proofErr w:type="gramStart"/>
      <w:r w:rsidRPr="00114543">
        <w:rPr>
          <w:rFonts w:ascii="Sylfaen" w:hAnsi="Sylfaen"/>
          <w:lang w:val="af-ZA"/>
        </w:rPr>
        <w:t>г</w:t>
      </w:r>
      <w:proofErr w:type="gramEnd"/>
      <w:r w:rsidRPr="00114543">
        <w:rPr>
          <w:rFonts w:ascii="Sylfaen" w:hAnsi="Sylfaen"/>
          <w:lang w:val="af-ZA"/>
        </w:rPr>
        <w:t xml:space="preserve">. Масиса Араратской области РА » </w:t>
      </w:r>
      <w:r w:rsidRPr="00114543">
        <w:rPr>
          <w:rFonts w:ascii="Sylfaen" w:hAnsi="Sylfaen" w:cs="Arial"/>
          <w:lang w:val="af-ZA"/>
        </w:rPr>
        <w:t>ГНО</w:t>
      </w:r>
    </w:p>
    <w:p w:rsidR="00096865" w:rsidRPr="00AA5BD2" w:rsidRDefault="00096865" w:rsidP="00BF09D6">
      <w:pPr>
        <w:pStyle w:val="aa"/>
        <w:widowControl w:val="0"/>
        <w:spacing w:after="160" w:line="360" w:lineRule="auto"/>
        <w:ind w:right="-7"/>
        <w:jc w:val="center"/>
        <w:rPr>
          <w:rFonts w:ascii="GHEA Grapalat" w:hAnsi="GHEA Grapalat"/>
        </w:rPr>
      </w:pPr>
    </w:p>
    <w:p w:rsidR="00BF09D6" w:rsidRPr="00AA5BD2" w:rsidRDefault="00BF09D6">
      <w:pPr>
        <w:rPr>
          <w:rFonts w:ascii="GHEA Grapalat" w:hAnsi="GHEA Grapalat"/>
        </w:rPr>
      </w:pPr>
      <w:r w:rsidRPr="00AA5BD2">
        <w:rPr>
          <w:rFonts w:ascii="GHEA Grapalat" w:hAnsi="GHEA Grapalat"/>
        </w:rPr>
        <w:br w:type="page"/>
      </w:r>
    </w:p>
    <w:p w:rsidR="001A43A4" w:rsidRPr="00AA5BD2" w:rsidRDefault="00096865" w:rsidP="00DA3A61">
      <w:pPr>
        <w:widowControl w:val="0"/>
        <w:spacing w:after="160" w:line="360" w:lineRule="auto"/>
        <w:ind w:firstLine="567"/>
        <w:jc w:val="both"/>
        <w:rPr>
          <w:rFonts w:ascii="GHEA Grapalat" w:hAnsi="GHEA Grapalat"/>
          <w:i/>
        </w:rPr>
      </w:pPr>
      <w:r w:rsidRPr="00AA5BD2">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AA5BD2">
        <w:rPr>
          <w:rFonts w:ascii="GHEA Grapalat" w:hAnsi="GHEA Grapalat"/>
          <w:i/>
        </w:rPr>
        <w:t>нию заявки подлежат отклонению.</w:t>
      </w:r>
    </w:p>
    <w:p w:rsidR="00984BDB" w:rsidRPr="00AA5BD2" w:rsidRDefault="00984BDB" w:rsidP="00BF09D6">
      <w:pPr>
        <w:widowControl w:val="0"/>
        <w:spacing w:after="160" w:line="360" w:lineRule="auto"/>
        <w:ind w:firstLine="567"/>
        <w:jc w:val="right"/>
        <w:rPr>
          <w:rFonts w:ascii="GHEA Grapalat" w:hAnsi="GHEA Grapalat"/>
          <w:i/>
        </w:rPr>
      </w:pPr>
    </w:p>
    <w:p w:rsidR="00096865" w:rsidRPr="00AA5BD2" w:rsidRDefault="00096865" w:rsidP="00BF09D6">
      <w:pPr>
        <w:widowControl w:val="0"/>
        <w:spacing w:after="160" w:line="360" w:lineRule="auto"/>
        <w:ind w:firstLine="567"/>
        <w:jc w:val="right"/>
        <w:rPr>
          <w:rFonts w:ascii="GHEA Grapalat" w:hAnsi="GHEA Grapalat"/>
          <w:b/>
        </w:rPr>
      </w:pPr>
    </w:p>
    <w:p w:rsidR="00D559DB" w:rsidRDefault="00D559DB">
      <w:pPr>
        <w:rPr>
          <w:rFonts w:ascii="GHEA Grapalat" w:hAnsi="GHEA Grapalat"/>
          <w:b/>
        </w:rPr>
      </w:pPr>
      <w:r>
        <w:rPr>
          <w:rFonts w:ascii="GHEA Grapalat" w:hAnsi="GHEA Grapalat"/>
          <w:b/>
        </w:rPr>
        <w:br w:type="page"/>
      </w:r>
    </w:p>
    <w:p w:rsidR="00160AE4" w:rsidRPr="00AA5BD2" w:rsidRDefault="00160AE4" w:rsidP="00C6146A">
      <w:pPr>
        <w:widowControl w:val="0"/>
        <w:spacing w:after="160" w:line="360" w:lineRule="auto"/>
        <w:ind w:firstLine="567"/>
        <w:jc w:val="center"/>
        <w:rPr>
          <w:rFonts w:ascii="GHEA Grapalat" w:hAnsi="GHEA Grapalat"/>
          <w:b/>
        </w:rPr>
      </w:pPr>
      <w:r w:rsidRPr="00AA5BD2">
        <w:rPr>
          <w:rFonts w:ascii="GHEA Grapalat" w:hAnsi="GHEA Grapalat"/>
          <w:b/>
        </w:rPr>
        <w:lastRenderedPageBreak/>
        <w:t>СОДЕРЖАНИЕ</w:t>
      </w:r>
    </w:p>
    <w:p w:rsidR="00160AE4" w:rsidRPr="00AA5BD2" w:rsidRDefault="00160AE4" w:rsidP="00BF09D6">
      <w:pPr>
        <w:widowControl w:val="0"/>
        <w:spacing w:after="160" w:line="360" w:lineRule="auto"/>
        <w:jc w:val="center"/>
        <w:rPr>
          <w:rFonts w:ascii="GHEA Grapalat" w:hAnsi="GHEA Grapalat"/>
          <w:i/>
        </w:rPr>
      </w:pPr>
    </w:p>
    <w:p w:rsidR="00087461" w:rsidRPr="00114543" w:rsidRDefault="00087461" w:rsidP="00087461">
      <w:pPr>
        <w:ind w:right="-995" w:hanging="426"/>
        <w:rPr>
          <w:rFonts w:ascii="Sylfaen" w:hAnsi="Sylfaen" w:cs="Arial"/>
          <w:lang w:val="af-ZA"/>
        </w:rPr>
      </w:pPr>
      <w:r w:rsidRPr="00087461">
        <w:rPr>
          <w:rFonts w:ascii="GHEA Grapalat" w:hAnsi="GHEA Grapalat"/>
        </w:rPr>
        <w:t>Пищевые продукты</w:t>
      </w:r>
      <w:r w:rsidR="00A266F3" w:rsidRPr="00C6146A">
        <w:rPr>
          <w:rFonts w:ascii="GHEA Grapalat" w:hAnsi="GHEA Grapalat"/>
        </w:rPr>
        <w:t xml:space="preserve"> </w:t>
      </w:r>
      <w:r w:rsidR="00A266F3" w:rsidRPr="00AA5BD2">
        <w:rPr>
          <w:rFonts w:ascii="GHEA Grapalat" w:hAnsi="GHEA Grapalat"/>
          <w:b/>
          <w:i/>
        </w:rPr>
        <w:t>ДЛЯ НУЖД</w:t>
      </w:r>
      <w:r w:rsidR="00BF09D6" w:rsidRPr="00C6146A">
        <w:rPr>
          <w:rFonts w:ascii="GHEA Grapalat" w:hAnsi="GHEA Grapalat"/>
        </w:rPr>
        <w:t xml:space="preserve"> </w:t>
      </w:r>
      <w:r w:rsidRPr="00114543">
        <w:rPr>
          <w:rFonts w:ascii="Sylfaen" w:hAnsi="Sylfaen"/>
          <w:lang w:val="af-ZA"/>
        </w:rPr>
        <w:t xml:space="preserve">« ОШ им. М. Маштоца </w:t>
      </w:r>
      <w:proofErr w:type="gramStart"/>
      <w:r>
        <w:rPr>
          <w:rFonts w:ascii="Sylfaen" w:hAnsi="Sylfaen"/>
          <w:lang w:val="af-ZA"/>
        </w:rPr>
        <w:t>г</w:t>
      </w:r>
      <w:proofErr w:type="gramEnd"/>
      <w:r>
        <w:rPr>
          <w:rFonts w:ascii="Sylfaen" w:hAnsi="Sylfaen"/>
          <w:lang w:val="af-ZA"/>
        </w:rPr>
        <w:t>. Масиса Араратской области РА</w:t>
      </w:r>
      <w:r w:rsidRPr="00114543">
        <w:rPr>
          <w:rFonts w:ascii="Sylfaen" w:hAnsi="Sylfaen"/>
          <w:lang w:val="af-ZA"/>
        </w:rPr>
        <w:t xml:space="preserve">» </w:t>
      </w:r>
      <w:r w:rsidRPr="00114543">
        <w:rPr>
          <w:rFonts w:ascii="Sylfaen" w:hAnsi="Sylfaen" w:cs="Arial"/>
          <w:lang w:val="af-ZA"/>
        </w:rPr>
        <w:t>ГНО</w:t>
      </w:r>
    </w:p>
    <w:p w:rsidR="00A266F3" w:rsidRPr="00087461" w:rsidRDefault="00A266F3" w:rsidP="00BF09D6">
      <w:pPr>
        <w:pStyle w:val="a3"/>
        <w:widowControl w:val="0"/>
        <w:spacing w:line="240" w:lineRule="auto"/>
        <w:ind w:firstLine="0"/>
        <w:jc w:val="center"/>
        <w:rPr>
          <w:rFonts w:ascii="GHEA Grapalat" w:hAnsi="GHEA Grapalat"/>
          <w:sz w:val="24"/>
          <w:szCs w:val="24"/>
          <w:lang w:val="af-ZA"/>
        </w:rPr>
      </w:pPr>
    </w:p>
    <w:p w:rsidR="00BF09D6" w:rsidRPr="00AA5BD2" w:rsidRDefault="00A266F3" w:rsidP="00BF09D6">
      <w:pPr>
        <w:widowControl w:val="0"/>
        <w:tabs>
          <w:tab w:val="left" w:pos="6096"/>
        </w:tabs>
        <w:spacing w:after="160" w:line="360" w:lineRule="auto"/>
        <w:ind w:left="1418"/>
        <w:rPr>
          <w:rFonts w:ascii="GHEA Grapalat" w:hAnsi="GHEA Grapalat"/>
        </w:rPr>
      </w:pPr>
      <w:r w:rsidRPr="00AA5BD2">
        <w:rPr>
          <w:rFonts w:ascii="GHEA Grapalat" w:hAnsi="GHEA Grapalat"/>
          <w:sz w:val="16"/>
        </w:rPr>
        <w:t>наименование</w:t>
      </w:r>
      <w:r w:rsidRPr="00AA5BD2">
        <w:rPr>
          <w:sz w:val="16"/>
        </w:rPr>
        <w:t xml:space="preserve"> </w:t>
      </w:r>
      <w:r w:rsidRPr="00AA5BD2">
        <w:rPr>
          <w:rFonts w:ascii="GHEA Grapalat" w:hAnsi="GHEA Grapalat"/>
          <w:sz w:val="16"/>
        </w:rPr>
        <w:t>товара</w:t>
      </w:r>
      <w:r w:rsidR="00BF09D6" w:rsidRPr="00AA5BD2">
        <w:rPr>
          <w:rFonts w:ascii="GHEA Grapalat" w:hAnsi="GHEA Grapalat"/>
          <w:sz w:val="16"/>
        </w:rPr>
        <w:tab/>
        <w:t>наименование заказчика</w:t>
      </w:r>
    </w:p>
    <w:p w:rsidR="00A266F3" w:rsidRPr="00AA5BD2" w:rsidRDefault="00A266F3" w:rsidP="00BF09D6">
      <w:pPr>
        <w:widowControl w:val="0"/>
        <w:spacing w:after="160" w:line="360" w:lineRule="auto"/>
        <w:jc w:val="center"/>
        <w:rPr>
          <w:rFonts w:ascii="GHEA Grapalat" w:hAnsi="GHEA Grapalat"/>
          <w:i/>
        </w:rPr>
      </w:pPr>
    </w:p>
    <w:p w:rsidR="00915CFE" w:rsidRPr="00915CFE" w:rsidRDefault="00504FD5" w:rsidP="00915CFE">
      <w:pPr>
        <w:widowControl w:val="0"/>
        <w:spacing w:after="160" w:line="360" w:lineRule="auto"/>
        <w:jc w:val="center"/>
        <w:rPr>
          <w:rFonts w:ascii="GHEA Grapalat" w:hAnsi="GHEA Grapalat"/>
          <w:b/>
        </w:rPr>
      </w:pPr>
      <w:r w:rsidRPr="00AA5BD2">
        <w:rPr>
          <w:rFonts w:ascii="GHEA Grapalat" w:hAnsi="GHEA Grapalat"/>
          <w:b/>
        </w:rPr>
        <w:t xml:space="preserve">ПРИГЛАШЕНИЯ НА ЗАПРОС КОТИРОВОК, </w:t>
      </w:r>
      <w:r w:rsidR="00BF09D6" w:rsidRPr="00AA5BD2">
        <w:rPr>
          <w:rFonts w:ascii="GHEA Grapalat" w:hAnsi="GHEA Grapalat"/>
          <w:b/>
        </w:rPr>
        <w:br/>
      </w:r>
      <w:r w:rsidRPr="00AA5BD2">
        <w:rPr>
          <w:rFonts w:ascii="GHEA Grapalat" w:hAnsi="GHEA Grapalat"/>
          <w:b/>
        </w:rPr>
        <w:t>ОБЪЯВЛЕННЫЙ С ЦЕЛЬЮ ПРИОБРЕТЕНИЯ</w:t>
      </w:r>
    </w:p>
    <w:p w:rsidR="00952594" w:rsidRPr="00AA5BD2" w:rsidRDefault="00952594" w:rsidP="00BF09D6">
      <w:pPr>
        <w:widowControl w:val="0"/>
        <w:spacing w:after="160" w:line="360" w:lineRule="auto"/>
        <w:jc w:val="center"/>
        <w:rPr>
          <w:rFonts w:ascii="GHEA Grapalat" w:hAnsi="GHEA Grapalat"/>
          <w:b/>
        </w:rPr>
      </w:pPr>
    </w:p>
    <w:p w:rsidR="00096865" w:rsidRPr="00AA5BD2" w:rsidRDefault="00096865" w:rsidP="00BF09D6">
      <w:pPr>
        <w:widowControl w:val="0"/>
        <w:spacing w:after="160" w:line="360" w:lineRule="auto"/>
        <w:jc w:val="center"/>
        <w:rPr>
          <w:rFonts w:ascii="GHEA Grapalat" w:hAnsi="GHEA Grapalat"/>
        </w:rPr>
      </w:pPr>
      <w:r w:rsidRPr="00AA5BD2">
        <w:rPr>
          <w:rFonts w:ascii="GHEA Grapalat" w:hAnsi="GHEA Grapalat"/>
          <w:b/>
        </w:rPr>
        <w:t>ЧАСТЬ I.</w:t>
      </w:r>
    </w:p>
    <w:p w:rsidR="00096865" w:rsidRPr="00AA5BD2" w:rsidRDefault="00096865" w:rsidP="00DA3A61">
      <w:pPr>
        <w:widowControl w:val="0"/>
        <w:spacing w:after="160" w:line="360" w:lineRule="auto"/>
        <w:ind w:firstLine="567"/>
        <w:jc w:val="both"/>
        <w:rPr>
          <w:rFonts w:ascii="GHEA Grapalat" w:hAnsi="GHEA Grapalat"/>
        </w:rPr>
      </w:pPr>
    </w:p>
    <w:p w:rsidR="009E6E76"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BF09D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BF09D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BF09D6" w:rsidRPr="00AA5BD2" w:rsidRDefault="00BF09D6" w:rsidP="00BF09D6">
      <w:pPr>
        <w:widowControl w:val="0"/>
        <w:spacing w:after="160" w:line="360" w:lineRule="auto"/>
        <w:jc w:val="center"/>
        <w:rPr>
          <w:rFonts w:ascii="GHEA Grapalat" w:hAnsi="GHEA Grapalat"/>
          <w:b/>
        </w:rPr>
      </w:pPr>
      <w:r w:rsidRPr="00AA5BD2">
        <w:rPr>
          <w:rFonts w:ascii="GHEA Grapalat" w:hAnsi="GHEA Grapalat"/>
          <w:b/>
        </w:rPr>
        <w:t>ЧАСТЬ II.</w:t>
      </w:r>
    </w:p>
    <w:p w:rsidR="00BF09D6" w:rsidRPr="00AA5BD2" w:rsidRDefault="00BF09D6" w:rsidP="00BF09D6">
      <w:pPr>
        <w:widowControl w:val="0"/>
        <w:spacing w:after="160" w:line="360" w:lineRule="auto"/>
        <w:jc w:val="center"/>
        <w:rPr>
          <w:rFonts w:ascii="GHEA Grapalat" w:hAnsi="GHEA Grapalat"/>
          <w:b/>
        </w:rPr>
      </w:pPr>
    </w:p>
    <w:p w:rsidR="00096865" w:rsidRPr="00AA5BD2" w:rsidRDefault="00096865" w:rsidP="00BF09D6">
      <w:pPr>
        <w:widowControl w:val="0"/>
        <w:spacing w:after="160" w:line="360" w:lineRule="auto"/>
        <w:jc w:val="center"/>
        <w:rPr>
          <w:rFonts w:ascii="GHEA Grapalat" w:hAnsi="GHEA Grapalat"/>
          <w:b/>
        </w:rPr>
      </w:pPr>
      <w:r w:rsidRPr="00AA5BD2">
        <w:rPr>
          <w:rFonts w:ascii="GHEA Grapalat" w:hAnsi="GHEA Grapalat"/>
          <w:b/>
        </w:rPr>
        <w:lastRenderedPageBreak/>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BF09D6">
      <w:pPr>
        <w:widowControl w:val="0"/>
        <w:spacing w:after="160" w:line="360" w:lineRule="auto"/>
        <w:jc w:val="center"/>
        <w:rPr>
          <w:rFonts w:ascii="GHEA Grapalat" w:hAnsi="GHEA Grapalat"/>
          <w:b/>
        </w:rPr>
      </w:pPr>
    </w:p>
    <w:p w:rsidR="00096865" w:rsidRPr="00AA5BD2" w:rsidRDefault="008818E3"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BF09D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BF09D6">
      <w:pPr>
        <w:widowControl w:val="0"/>
        <w:tabs>
          <w:tab w:val="left" w:pos="1134"/>
        </w:tabs>
        <w:spacing w:after="160" w:line="360" w:lineRule="auto"/>
        <w:ind w:firstLine="567"/>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D37D2D" w:rsidRPr="00AA5BD2" w:rsidRDefault="00D37D2D">
      <w:pPr>
        <w:rPr>
          <w:rFonts w:ascii="GHEA Grapalat" w:hAnsi="GHEA Grapalat"/>
          <w:spacing w:val="-6"/>
        </w:rPr>
      </w:pPr>
      <w:r w:rsidRPr="00AA5BD2">
        <w:rPr>
          <w:rFonts w:ascii="GHEA Grapalat" w:hAnsi="GHEA Grapalat"/>
          <w:spacing w:val="-6"/>
        </w:rPr>
        <w:br w:type="page"/>
      </w:r>
    </w:p>
    <w:p w:rsidR="00096865" w:rsidRPr="00AA5BD2" w:rsidRDefault="00096865" w:rsidP="00BF09D6">
      <w:pPr>
        <w:widowControl w:val="0"/>
        <w:spacing w:after="160" w:line="360" w:lineRule="auto"/>
        <w:ind w:firstLine="567"/>
        <w:jc w:val="both"/>
        <w:rPr>
          <w:rFonts w:ascii="GHEA Grapalat" w:hAnsi="GHEA Grapalat"/>
        </w:rPr>
      </w:pPr>
      <w:r w:rsidRPr="00AA5BD2">
        <w:rPr>
          <w:rFonts w:ascii="GHEA Grapalat" w:hAnsi="GHEA Grapalat"/>
          <w:spacing w:val="-6"/>
        </w:rPr>
        <w:lastRenderedPageBreak/>
        <w:t>Настоящее Приглашение предоставляется в дополнение к объявлению о запросе котировок, проводим</w:t>
      </w:r>
      <w:r w:rsidR="00BF09D6" w:rsidRPr="00AA5BD2">
        <w:rPr>
          <w:rFonts w:ascii="GHEA Grapalat" w:hAnsi="GHEA Grapalat"/>
          <w:spacing w:val="-6"/>
        </w:rPr>
        <w:t xml:space="preserve">ом под кодом </w:t>
      </w:r>
      <w:r w:rsidR="00087461" w:rsidRPr="003E10CC">
        <w:rPr>
          <w:rFonts w:ascii="GHEA Grapalat" w:hAnsi="GHEA Grapalat"/>
          <w:lang w:val="en-US"/>
        </w:rPr>
        <w:t>AHD</w:t>
      </w:r>
      <w:r w:rsidR="00087461" w:rsidRPr="003E10CC">
        <w:rPr>
          <w:rFonts w:ascii="GHEA Grapalat" w:hAnsi="GHEA Grapalat"/>
        </w:rPr>
        <w:t>-GHAPDzB-20/1-80</w:t>
      </w:r>
      <w:r w:rsidR="00087461" w:rsidRPr="00AA5BD2">
        <w:rPr>
          <w:rFonts w:ascii="GHEA Grapalat" w:hAnsi="GHEA Grapalat"/>
        </w:rPr>
        <w:t xml:space="preserve"> </w:t>
      </w:r>
      <w:r w:rsidRPr="00AA5BD2">
        <w:rPr>
          <w:rFonts w:ascii="GHEA Grapalat" w:hAnsi="GHEA Grapalat"/>
        </w:rPr>
        <w:t>(далее — процедура).</w:t>
      </w:r>
    </w:p>
    <w:p w:rsidR="00096865" w:rsidRPr="00AA5BD2" w:rsidRDefault="00096865" w:rsidP="00BF09D6">
      <w:pPr>
        <w:widowControl w:val="0"/>
        <w:spacing w:after="160" w:line="360" w:lineRule="auto"/>
        <w:ind w:firstLine="567"/>
        <w:jc w:val="both"/>
        <w:rPr>
          <w:rFonts w:ascii="GHEA Grapalat" w:hAnsi="GHEA Grapalat"/>
        </w:rPr>
      </w:pPr>
      <w:proofErr w:type="gramStart"/>
      <w:r w:rsidRPr="00AA5BD2">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AA5BD2">
        <w:rPr>
          <w:rFonts w:ascii="GHEA Grapalat" w:hAnsi="GHEA Grapalat"/>
          <w:sz w:val="16"/>
        </w:rPr>
        <w:t>"наименование заказчика"</w:t>
      </w:r>
      <w:r w:rsidRPr="00AA5BD2">
        <w:rPr>
          <w:rFonts w:ascii="GHEA Grapalat" w:hAnsi="GHEA Grapalat"/>
        </w:rPr>
        <w:t xml:space="preserve"> (далее — заказчик) процедуре об</w:t>
      </w:r>
      <w:proofErr w:type="gramEnd"/>
      <w:r w:rsidRPr="00AA5BD2">
        <w:rPr>
          <w:rFonts w:ascii="GHEA Grapalat" w:hAnsi="GHEA Grapalat"/>
        </w:rPr>
        <w:t xml:space="preserve"> </w:t>
      </w:r>
      <w:proofErr w:type="gramStart"/>
      <w:r w:rsidRPr="00AA5BD2">
        <w:rPr>
          <w:rFonts w:ascii="GHEA Grapalat" w:hAnsi="GHEA Grapalat"/>
        </w:rPr>
        <w:t>условиях</w:t>
      </w:r>
      <w:proofErr w:type="gramEnd"/>
      <w:r w:rsidRPr="00AA5BD2">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A5BD2" w:rsidRDefault="00096865" w:rsidP="00DA3A61">
      <w:pPr>
        <w:widowControl w:val="0"/>
        <w:spacing w:after="160" w:line="360" w:lineRule="auto"/>
        <w:ind w:firstLine="567"/>
        <w:jc w:val="both"/>
        <w:rPr>
          <w:rFonts w:ascii="GHEA Grapalat" w:hAnsi="GHEA Grapalat"/>
        </w:rPr>
      </w:pPr>
      <w:r w:rsidRPr="00AA5BD2">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A5BD2" w:rsidRDefault="00096865" w:rsidP="00DA3A61">
      <w:pPr>
        <w:widowControl w:val="0"/>
        <w:spacing w:after="160" w:line="360" w:lineRule="auto"/>
        <w:ind w:firstLine="567"/>
        <w:jc w:val="both"/>
        <w:rPr>
          <w:rFonts w:ascii="GHEA Grapalat" w:hAnsi="GHEA Grapalat" w:cs="Times Armenian"/>
        </w:rPr>
      </w:pPr>
      <w:r w:rsidRPr="00AA5BD2">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AA5BD2">
        <w:rPr>
          <w:rFonts w:ascii="GHEA Grapalat" w:hAnsi="GHEA Grapalat"/>
        </w:rPr>
        <w:t>нию в судах Республики Армения.</w:t>
      </w:r>
    </w:p>
    <w:p w:rsidR="003E1421" w:rsidRPr="00AA5BD2" w:rsidRDefault="00A81DD5" w:rsidP="00DA3A61">
      <w:pPr>
        <w:pStyle w:val="23"/>
        <w:widowControl w:val="0"/>
        <w:spacing w:after="160"/>
        <w:ind w:firstLine="567"/>
        <w:rPr>
          <w:rFonts w:ascii="GHEA Grapalat" w:hAnsi="GHEA Grapalat"/>
          <w:sz w:val="24"/>
          <w:szCs w:val="24"/>
        </w:rPr>
      </w:pPr>
      <w:r w:rsidRPr="00AA5BD2">
        <w:rPr>
          <w:rFonts w:ascii="GHEA Grapalat" w:hAnsi="GHEA Grapalat"/>
          <w:sz w:val="24"/>
          <w:szCs w:val="24"/>
        </w:rPr>
        <w:t xml:space="preserve">Адрес электронной почты секретаря оценочной комиссии </w:t>
      </w:r>
      <w:proofErr w:type="spellStart"/>
      <w:r w:rsidR="00087461" w:rsidRPr="00087461">
        <w:rPr>
          <w:rFonts w:ascii="GHEA Grapalat" w:hAnsi="GHEA Grapalat"/>
          <w:sz w:val="24"/>
          <w:szCs w:val="24"/>
          <w:lang w:val="en-US"/>
        </w:rPr>
        <w:t>masis</w:t>
      </w:r>
      <w:proofErr w:type="spellEnd"/>
      <w:r w:rsidR="00087461" w:rsidRPr="00087461">
        <w:rPr>
          <w:rFonts w:ascii="GHEA Grapalat" w:hAnsi="GHEA Grapalat"/>
          <w:sz w:val="24"/>
          <w:szCs w:val="24"/>
        </w:rPr>
        <w:t>1@</w:t>
      </w:r>
      <w:r w:rsidR="00087461" w:rsidRPr="00087461">
        <w:rPr>
          <w:rFonts w:ascii="GHEA Grapalat" w:hAnsi="GHEA Grapalat"/>
          <w:sz w:val="24"/>
          <w:szCs w:val="24"/>
          <w:lang w:val="en-US"/>
        </w:rPr>
        <w:t>schools</w:t>
      </w:r>
      <w:r w:rsidR="00087461" w:rsidRPr="00087461">
        <w:rPr>
          <w:rFonts w:ascii="GHEA Grapalat" w:hAnsi="GHEA Grapalat"/>
          <w:sz w:val="24"/>
          <w:szCs w:val="24"/>
        </w:rPr>
        <w:t>.</w:t>
      </w:r>
      <w:r w:rsidR="00087461" w:rsidRPr="00087461">
        <w:rPr>
          <w:rFonts w:ascii="GHEA Grapalat" w:hAnsi="GHEA Grapalat"/>
          <w:sz w:val="24"/>
          <w:szCs w:val="24"/>
          <w:lang w:val="en-US"/>
        </w:rPr>
        <w:t>am</w:t>
      </w:r>
      <w:r w:rsidRPr="00AA5BD2">
        <w:rPr>
          <w:rFonts w:ascii="GHEA Grapalat" w:hAnsi="GHEA Grapalat"/>
          <w:sz w:val="16"/>
          <w:szCs w:val="24"/>
        </w:rPr>
        <w:t>.</w:t>
      </w:r>
    </w:p>
    <w:p w:rsidR="00BF09D6" w:rsidRPr="00AA5BD2" w:rsidRDefault="00BF09D6" w:rsidP="00DA3A61">
      <w:pPr>
        <w:widowControl w:val="0"/>
        <w:spacing w:after="160" w:line="360" w:lineRule="auto"/>
        <w:jc w:val="center"/>
        <w:rPr>
          <w:rFonts w:ascii="GHEA Grapalat" w:hAnsi="GHEA Grapalat"/>
          <w:lang w:val="hy-AM"/>
        </w:rPr>
      </w:pPr>
    </w:p>
    <w:p w:rsidR="00096865" w:rsidRPr="00AA5BD2" w:rsidRDefault="00F5653D" w:rsidP="00BF09D6">
      <w:pPr>
        <w:widowControl w:val="0"/>
        <w:spacing w:after="160" w:line="360" w:lineRule="auto"/>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BF09D6">
      <w:pPr>
        <w:pStyle w:val="3"/>
        <w:keepNext w:val="0"/>
        <w:widowControl w:val="0"/>
        <w:spacing w:after="160"/>
        <w:rPr>
          <w:rFonts w:ascii="GHEA Grapalat" w:hAnsi="GHEA Grapalat"/>
          <w:sz w:val="24"/>
          <w:szCs w:val="24"/>
        </w:rPr>
      </w:pPr>
    </w:p>
    <w:p w:rsidR="00096865" w:rsidRPr="00AA5BD2" w:rsidRDefault="00BF09D6" w:rsidP="00BF09D6">
      <w:pPr>
        <w:widowControl w:val="0"/>
        <w:spacing w:after="160" w:line="360" w:lineRule="auto"/>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Pr="00AA5BD2" w:rsidRDefault="00845AA5" w:rsidP="00BF09D6">
      <w:pPr>
        <w:pStyle w:val="3"/>
        <w:keepNext w:val="0"/>
        <w:widowControl w:val="0"/>
        <w:tabs>
          <w:tab w:val="left" w:pos="1134"/>
        </w:tabs>
        <w:spacing w:after="160"/>
        <w:ind w:firstLine="567"/>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Pr="00AA5BD2">
        <w:rPr>
          <w:rFonts w:ascii="GHEA Grapalat" w:hAnsi="GHEA Grapalat"/>
          <w:i w:val="0"/>
          <w:sz w:val="24"/>
          <w:szCs w:val="24"/>
        </w:rPr>
        <w:t>Предметом закупки является приобретение "</w:t>
      </w:r>
      <w:r w:rsidR="00087461" w:rsidRPr="00087461">
        <w:rPr>
          <w:rFonts w:ascii="GHEA Grapalat" w:hAnsi="GHEA Grapalat"/>
          <w:i w:val="0"/>
          <w:sz w:val="24"/>
          <w:szCs w:val="24"/>
        </w:rPr>
        <w:t>Пищевых продуктов</w:t>
      </w:r>
      <w:r w:rsidRPr="00AA5BD2">
        <w:rPr>
          <w:rFonts w:ascii="GHEA Grapalat" w:hAnsi="GHEA Grapalat"/>
          <w:i w:val="0"/>
          <w:sz w:val="24"/>
          <w:szCs w:val="24"/>
        </w:rPr>
        <w:t>" (далее — также товар) для нужд "Наименование заказчика", которые сгруппированы в лоты "</w:t>
      </w:r>
      <w:r w:rsidR="00087461" w:rsidRPr="00087461">
        <w:rPr>
          <w:rFonts w:ascii="GHEA Grapalat" w:hAnsi="GHEA Grapalat"/>
          <w:i w:val="0"/>
          <w:sz w:val="24"/>
          <w:szCs w:val="24"/>
        </w:rPr>
        <w:t>34</w:t>
      </w:r>
      <w:r w:rsidRPr="00AA5BD2">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AA5BD2" w:rsidTr="00BF09D6">
        <w:trPr>
          <w:jc w:val="center"/>
        </w:trPr>
        <w:tc>
          <w:tcPr>
            <w:tcW w:w="1530" w:type="dxa"/>
            <w:vAlign w:val="center"/>
          </w:tcPr>
          <w:p w:rsidR="00096865" w:rsidRPr="00AA5BD2" w:rsidRDefault="00096865" w:rsidP="00BF09D6">
            <w:pPr>
              <w:pStyle w:val="23"/>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BF09D6">
            <w:pPr>
              <w:pStyle w:val="23"/>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Наименование лота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1</w:t>
            </w:r>
          </w:p>
        </w:tc>
        <w:tc>
          <w:tcPr>
            <w:tcW w:w="8820" w:type="dxa"/>
            <w:vAlign w:val="center"/>
          </w:tcPr>
          <w:p w:rsidR="00087461" w:rsidRPr="006147E5" w:rsidRDefault="00087461" w:rsidP="000E6A49">
            <w:pPr>
              <w:rPr>
                <w:rFonts w:ascii="Calibri" w:hAnsi="Calibri" w:cs="Calibri"/>
                <w:sz w:val="22"/>
                <w:szCs w:val="22"/>
              </w:rPr>
            </w:pPr>
            <w:r w:rsidRPr="00A35574">
              <w:rPr>
                <w:rFonts w:ascii="Sylfaen" w:hAnsi="Sylfaen" w:cs="Sylfaen"/>
                <w:sz w:val="22"/>
                <w:szCs w:val="22"/>
              </w:rPr>
              <w:t>Куриная грудка</w:t>
            </w:r>
          </w:p>
        </w:tc>
      </w:tr>
      <w:tr w:rsidR="00087461" w:rsidRPr="00AA5BD2" w:rsidTr="00BF09D6">
        <w:trPr>
          <w:jc w:val="center"/>
        </w:trPr>
        <w:tc>
          <w:tcPr>
            <w:tcW w:w="1530" w:type="dxa"/>
            <w:vAlign w:val="center"/>
          </w:tcPr>
          <w:p w:rsidR="00087461" w:rsidRPr="007B2243" w:rsidRDefault="00087461" w:rsidP="000E6A49">
            <w:pPr>
              <w:jc w:val="center"/>
              <w:rPr>
                <w:rFonts w:ascii="Sylfaen" w:hAnsi="Sylfaen" w:cs="Sylfaen"/>
                <w:sz w:val="22"/>
                <w:szCs w:val="22"/>
              </w:rPr>
            </w:pPr>
            <w:r w:rsidRPr="007B2243">
              <w:rPr>
                <w:rFonts w:ascii="Sylfaen" w:hAnsi="Sylfaen" w:cs="Sylfaen"/>
                <w:sz w:val="22"/>
                <w:szCs w:val="22"/>
              </w:rPr>
              <w:t>2</w:t>
            </w:r>
          </w:p>
        </w:tc>
        <w:tc>
          <w:tcPr>
            <w:tcW w:w="8820" w:type="dxa"/>
            <w:vAlign w:val="center"/>
          </w:tcPr>
          <w:p w:rsidR="00087461" w:rsidRPr="006147E5" w:rsidRDefault="00087461" w:rsidP="000E6A49">
            <w:pPr>
              <w:rPr>
                <w:rFonts w:ascii="Calibri" w:hAnsi="Calibri" w:cs="Calibri"/>
                <w:sz w:val="22"/>
                <w:szCs w:val="22"/>
              </w:rPr>
            </w:pPr>
            <w:r w:rsidRPr="00A35574">
              <w:rPr>
                <w:rFonts w:ascii="Sylfaen" w:hAnsi="Sylfaen" w:cs="Sylfaen"/>
                <w:sz w:val="22"/>
                <w:szCs w:val="22"/>
              </w:rPr>
              <w:t>Курица целая</w:t>
            </w:r>
          </w:p>
        </w:tc>
      </w:tr>
      <w:tr w:rsidR="00087461" w:rsidRPr="00AA5BD2" w:rsidTr="00BF09D6">
        <w:trPr>
          <w:jc w:val="center"/>
        </w:trPr>
        <w:tc>
          <w:tcPr>
            <w:tcW w:w="1530" w:type="dxa"/>
            <w:vAlign w:val="center"/>
          </w:tcPr>
          <w:p w:rsidR="00087461" w:rsidRPr="007B2243" w:rsidRDefault="00087461" w:rsidP="000E6A49">
            <w:pPr>
              <w:jc w:val="center"/>
              <w:rPr>
                <w:rFonts w:ascii="Sylfaen" w:hAnsi="Sylfaen" w:cs="Sylfaen"/>
                <w:sz w:val="22"/>
                <w:szCs w:val="22"/>
              </w:rPr>
            </w:pPr>
            <w:r w:rsidRPr="007B2243">
              <w:rPr>
                <w:rFonts w:ascii="Sylfaen" w:hAnsi="Sylfaen" w:cs="Sylfaen"/>
                <w:sz w:val="22"/>
                <w:szCs w:val="22"/>
              </w:rPr>
              <w:t>3</w:t>
            </w:r>
          </w:p>
        </w:tc>
        <w:tc>
          <w:tcPr>
            <w:tcW w:w="8820" w:type="dxa"/>
            <w:vAlign w:val="center"/>
          </w:tcPr>
          <w:p w:rsidR="00087461" w:rsidRPr="007B2243" w:rsidRDefault="00087461" w:rsidP="000E6A49">
            <w:pPr>
              <w:rPr>
                <w:rFonts w:ascii="Calibri" w:hAnsi="Calibri" w:cs="Calibri"/>
                <w:sz w:val="22"/>
                <w:szCs w:val="22"/>
              </w:rPr>
            </w:pPr>
            <w:r w:rsidRPr="007B2243">
              <w:rPr>
                <w:rFonts w:ascii="Sylfaen" w:hAnsi="Sylfaen" w:cs="Sylfaen"/>
                <w:sz w:val="22"/>
                <w:szCs w:val="22"/>
              </w:rPr>
              <w:t>Яйцо</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4</w:t>
            </w:r>
          </w:p>
        </w:tc>
        <w:tc>
          <w:tcPr>
            <w:tcW w:w="8820" w:type="dxa"/>
            <w:vAlign w:val="center"/>
          </w:tcPr>
          <w:p w:rsidR="00087461" w:rsidRPr="00A35574" w:rsidRDefault="00087461" w:rsidP="000E6A49">
            <w:pPr>
              <w:rPr>
                <w:rFonts w:ascii="Calibri" w:hAnsi="Calibri" w:cs="Calibri"/>
                <w:sz w:val="22"/>
                <w:szCs w:val="22"/>
              </w:rPr>
            </w:pPr>
            <w:r>
              <w:rPr>
                <w:rFonts w:ascii="Sylfaen" w:hAnsi="Sylfaen" w:cs="Sylfaen"/>
                <w:sz w:val="22"/>
                <w:szCs w:val="22"/>
              </w:rPr>
              <w:t>Рис</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5</w:t>
            </w:r>
          </w:p>
        </w:tc>
        <w:tc>
          <w:tcPr>
            <w:tcW w:w="8820" w:type="dxa"/>
            <w:vAlign w:val="center"/>
          </w:tcPr>
          <w:p w:rsidR="00087461" w:rsidRPr="006A3A37" w:rsidRDefault="00087461" w:rsidP="000E6A49">
            <w:pPr>
              <w:rPr>
                <w:rFonts w:ascii="Calibri" w:hAnsi="Calibri" w:cs="Calibri"/>
                <w:sz w:val="22"/>
                <w:szCs w:val="22"/>
              </w:rPr>
            </w:pPr>
            <w:r>
              <w:rPr>
                <w:rFonts w:ascii="Sylfaen" w:hAnsi="Sylfaen" w:cs="Sylfaen"/>
                <w:sz w:val="22"/>
                <w:szCs w:val="22"/>
              </w:rPr>
              <w:t>Капуста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6</w:t>
            </w:r>
          </w:p>
        </w:tc>
        <w:tc>
          <w:tcPr>
            <w:tcW w:w="8820" w:type="dxa"/>
            <w:vAlign w:val="center"/>
          </w:tcPr>
          <w:p w:rsidR="00087461" w:rsidRPr="006147E5" w:rsidRDefault="00087461" w:rsidP="000E6A49">
            <w:pPr>
              <w:rPr>
                <w:rFonts w:ascii="Calibri" w:hAnsi="Calibri" w:cs="Calibri"/>
                <w:sz w:val="22"/>
                <w:szCs w:val="22"/>
              </w:rPr>
            </w:pPr>
            <w:r>
              <w:rPr>
                <w:rFonts w:ascii="Sylfaen" w:hAnsi="Sylfaen" w:cs="Sylfaen"/>
                <w:sz w:val="22"/>
                <w:szCs w:val="22"/>
              </w:rPr>
              <w:t>Говядина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7</w:t>
            </w:r>
          </w:p>
        </w:tc>
        <w:tc>
          <w:tcPr>
            <w:tcW w:w="8820" w:type="dxa"/>
            <w:vAlign w:val="center"/>
          </w:tcPr>
          <w:p w:rsidR="00087461" w:rsidRPr="00FB481F" w:rsidRDefault="00087461" w:rsidP="000E6A49">
            <w:pPr>
              <w:rPr>
                <w:rFonts w:ascii="Calibri" w:hAnsi="Calibri" w:cs="Calibri"/>
                <w:sz w:val="22"/>
                <w:szCs w:val="22"/>
              </w:rPr>
            </w:pPr>
            <w:r>
              <w:rPr>
                <w:rFonts w:ascii="Sylfaen" w:hAnsi="Sylfaen" w:cs="Sylfaen"/>
                <w:sz w:val="22"/>
                <w:szCs w:val="22"/>
              </w:rPr>
              <w:t>Картофель</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8</w:t>
            </w:r>
          </w:p>
        </w:tc>
        <w:tc>
          <w:tcPr>
            <w:tcW w:w="8820" w:type="dxa"/>
            <w:vAlign w:val="center"/>
          </w:tcPr>
          <w:p w:rsidR="00087461" w:rsidRPr="00D90664" w:rsidRDefault="00087461" w:rsidP="000E6A49">
            <w:pPr>
              <w:rPr>
                <w:rFonts w:ascii="Calibri" w:hAnsi="Calibri" w:cs="Calibri"/>
                <w:sz w:val="22"/>
                <w:szCs w:val="22"/>
              </w:rPr>
            </w:pPr>
            <w:r>
              <w:rPr>
                <w:rFonts w:ascii="Sylfaen" w:hAnsi="Sylfaen" w:cs="Sylfaen"/>
                <w:sz w:val="22"/>
                <w:szCs w:val="22"/>
              </w:rPr>
              <w:t>Компот</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9</w:t>
            </w:r>
          </w:p>
        </w:tc>
        <w:tc>
          <w:tcPr>
            <w:tcW w:w="8820" w:type="dxa"/>
            <w:vAlign w:val="center"/>
          </w:tcPr>
          <w:p w:rsidR="00087461" w:rsidRPr="00E45DF4" w:rsidRDefault="00087461" w:rsidP="000E6A49">
            <w:pPr>
              <w:rPr>
                <w:rFonts w:ascii="Calibri" w:hAnsi="Calibri" w:cs="Calibri"/>
                <w:sz w:val="22"/>
                <w:szCs w:val="22"/>
              </w:rPr>
            </w:pPr>
            <w:proofErr w:type="spellStart"/>
            <w:r>
              <w:rPr>
                <w:rFonts w:ascii="Sylfaen" w:hAnsi="Sylfaen" w:cs="Sylfaen"/>
                <w:sz w:val="22"/>
                <w:szCs w:val="22"/>
              </w:rPr>
              <w:t>Помидроы</w:t>
            </w:r>
            <w:proofErr w:type="spellEnd"/>
          </w:p>
        </w:tc>
      </w:tr>
      <w:tr w:rsidR="00087461" w:rsidRPr="00AA5BD2" w:rsidTr="00BF09D6">
        <w:trPr>
          <w:jc w:val="center"/>
        </w:trPr>
        <w:tc>
          <w:tcPr>
            <w:tcW w:w="1530" w:type="dxa"/>
            <w:vAlign w:val="center"/>
          </w:tcPr>
          <w:p w:rsidR="00087461" w:rsidRPr="00483E4D" w:rsidRDefault="00087461" w:rsidP="000E6A49">
            <w:pPr>
              <w:jc w:val="center"/>
              <w:rPr>
                <w:rFonts w:ascii="Sylfaen" w:hAnsi="Sylfaen" w:cs="Sylfaen"/>
                <w:sz w:val="22"/>
                <w:szCs w:val="22"/>
              </w:rPr>
            </w:pPr>
            <w:r w:rsidRPr="00483E4D">
              <w:rPr>
                <w:rFonts w:ascii="Sylfaen" w:hAnsi="Sylfaen" w:cs="Sylfaen"/>
                <w:sz w:val="22"/>
                <w:szCs w:val="22"/>
              </w:rPr>
              <w:t>10</w:t>
            </w:r>
          </w:p>
        </w:tc>
        <w:tc>
          <w:tcPr>
            <w:tcW w:w="8820" w:type="dxa"/>
            <w:vAlign w:val="center"/>
          </w:tcPr>
          <w:p w:rsidR="00087461" w:rsidRPr="00087461" w:rsidRDefault="00087461" w:rsidP="000E6A49">
            <w:pPr>
              <w:rPr>
                <w:rFonts w:ascii="Calibri" w:hAnsi="Calibri" w:cs="Calibri"/>
                <w:sz w:val="22"/>
                <w:szCs w:val="22"/>
                <w:lang w:val="en-US"/>
              </w:rPr>
            </w:pPr>
            <w:r w:rsidRPr="00483E4D">
              <w:rPr>
                <w:rFonts w:ascii="Sylfaen" w:hAnsi="Sylfaen" w:cs="Sylfaen"/>
                <w:sz w:val="22"/>
                <w:szCs w:val="22"/>
              </w:rPr>
              <w:t>Бобы фасоли</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11</w:t>
            </w:r>
          </w:p>
        </w:tc>
        <w:tc>
          <w:tcPr>
            <w:tcW w:w="8820" w:type="dxa"/>
            <w:vAlign w:val="center"/>
          </w:tcPr>
          <w:p w:rsidR="00087461" w:rsidRPr="005810B0" w:rsidRDefault="00087461" w:rsidP="000E6A49">
            <w:pPr>
              <w:rPr>
                <w:rFonts w:ascii="Calibri" w:hAnsi="Calibri" w:cs="Calibri"/>
                <w:sz w:val="22"/>
                <w:szCs w:val="22"/>
              </w:rPr>
            </w:pPr>
            <w:r>
              <w:rPr>
                <w:rFonts w:ascii="Sylfaen" w:hAnsi="Sylfaen" w:cs="Sylfaen"/>
                <w:sz w:val="22"/>
                <w:szCs w:val="22"/>
              </w:rPr>
              <w:t>Чечевица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12</w:t>
            </w:r>
          </w:p>
        </w:tc>
        <w:tc>
          <w:tcPr>
            <w:tcW w:w="8820" w:type="dxa"/>
            <w:vAlign w:val="center"/>
          </w:tcPr>
          <w:p w:rsidR="00087461" w:rsidRPr="005810B0" w:rsidRDefault="00087461" w:rsidP="000E6A49">
            <w:pPr>
              <w:rPr>
                <w:rFonts w:ascii="Calibri" w:hAnsi="Calibri" w:cs="Calibri"/>
                <w:sz w:val="22"/>
                <w:szCs w:val="22"/>
              </w:rPr>
            </w:pPr>
            <w:r>
              <w:rPr>
                <w:rFonts w:ascii="Sylfaen" w:hAnsi="Sylfaen" w:cs="Sylfaen"/>
                <w:sz w:val="22"/>
                <w:szCs w:val="22"/>
              </w:rPr>
              <w:t>Репчатый лук</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13</w:t>
            </w:r>
          </w:p>
        </w:tc>
        <w:tc>
          <w:tcPr>
            <w:tcW w:w="8820" w:type="dxa"/>
            <w:vAlign w:val="center"/>
          </w:tcPr>
          <w:p w:rsidR="00087461" w:rsidRPr="005810B0" w:rsidRDefault="00087461" w:rsidP="000E6A49">
            <w:pPr>
              <w:rPr>
                <w:rFonts w:ascii="Calibri" w:hAnsi="Calibri" w:cs="Calibri"/>
                <w:sz w:val="22"/>
                <w:szCs w:val="22"/>
              </w:rPr>
            </w:pPr>
            <w:r>
              <w:rPr>
                <w:rFonts w:ascii="Sylfaen" w:hAnsi="Sylfaen" w:cs="Sylfaen"/>
                <w:sz w:val="22"/>
                <w:szCs w:val="22"/>
              </w:rPr>
              <w:t>Свекла</w:t>
            </w:r>
          </w:p>
        </w:tc>
      </w:tr>
      <w:tr w:rsidR="00087461" w:rsidRPr="00AA5BD2" w:rsidTr="00BF09D6">
        <w:trPr>
          <w:jc w:val="center"/>
        </w:trPr>
        <w:tc>
          <w:tcPr>
            <w:tcW w:w="1530" w:type="dxa"/>
            <w:vAlign w:val="center"/>
          </w:tcPr>
          <w:p w:rsidR="00087461" w:rsidRPr="00D9387E" w:rsidRDefault="00087461" w:rsidP="000E6A49">
            <w:pPr>
              <w:jc w:val="center"/>
              <w:rPr>
                <w:rFonts w:ascii="Sylfaen" w:hAnsi="Sylfaen" w:cs="Sylfaen"/>
                <w:sz w:val="22"/>
                <w:szCs w:val="22"/>
              </w:rPr>
            </w:pPr>
            <w:r w:rsidRPr="00D9387E">
              <w:rPr>
                <w:rFonts w:ascii="Sylfaen" w:hAnsi="Sylfaen" w:cs="Sylfaen"/>
                <w:sz w:val="22"/>
                <w:szCs w:val="22"/>
              </w:rPr>
              <w:t>14</w:t>
            </w:r>
          </w:p>
        </w:tc>
        <w:tc>
          <w:tcPr>
            <w:tcW w:w="8820" w:type="dxa"/>
            <w:vAlign w:val="center"/>
          </w:tcPr>
          <w:p w:rsidR="00087461" w:rsidRPr="00D9387E" w:rsidRDefault="00087461" w:rsidP="000E6A49">
            <w:pPr>
              <w:rPr>
                <w:rFonts w:ascii="Calibri" w:hAnsi="Calibri" w:cs="Calibri"/>
                <w:sz w:val="22"/>
                <w:szCs w:val="22"/>
              </w:rPr>
            </w:pPr>
            <w:r>
              <w:rPr>
                <w:rFonts w:ascii="Sylfaen" w:hAnsi="Sylfaen" w:cs="Sylfaen"/>
                <w:sz w:val="22"/>
                <w:szCs w:val="22"/>
              </w:rPr>
              <w:t>Мо</w:t>
            </w:r>
            <w:r w:rsidRPr="00D9387E">
              <w:rPr>
                <w:rFonts w:ascii="Sylfaen" w:hAnsi="Sylfaen" w:cs="Sylfaen"/>
                <w:sz w:val="22"/>
                <w:szCs w:val="22"/>
              </w:rPr>
              <w:t>рковь</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15</w:t>
            </w:r>
          </w:p>
        </w:tc>
        <w:tc>
          <w:tcPr>
            <w:tcW w:w="8820" w:type="dxa"/>
            <w:vAlign w:val="center"/>
          </w:tcPr>
          <w:p w:rsidR="00087461" w:rsidRPr="00D9387E" w:rsidRDefault="00087461" w:rsidP="000E6A49">
            <w:pPr>
              <w:rPr>
                <w:rFonts w:ascii="Calibri" w:hAnsi="Calibri" w:cs="Calibri"/>
                <w:sz w:val="22"/>
                <w:szCs w:val="22"/>
              </w:rPr>
            </w:pPr>
            <w:r>
              <w:rPr>
                <w:rFonts w:ascii="Sylfaen" w:hAnsi="Sylfaen" w:cs="Sylfaen"/>
                <w:sz w:val="22"/>
                <w:szCs w:val="22"/>
              </w:rPr>
              <w:t>Огурцы</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16</w:t>
            </w:r>
          </w:p>
        </w:tc>
        <w:tc>
          <w:tcPr>
            <w:tcW w:w="8820" w:type="dxa"/>
            <w:vAlign w:val="center"/>
          </w:tcPr>
          <w:p w:rsidR="00087461" w:rsidRPr="00D9387E" w:rsidRDefault="00087461" w:rsidP="000E6A49">
            <w:pPr>
              <w:rPr>
                <w:rFonts w:ascii="Calibri" w:hAnsi="Calibri" w:cs="Calibri"/>
                <w:sz w:val="22"/>
                <w:szCs w:val="22"/>
              </w:rPr>
            </w:pPr>
            <w:r>
              <w:rPr>
                <w:rFonts w:ascii="Sylfaen" w:hAnsi="Sylfaen" w:cs="Sylfaen"/>
                <w:sz w:val="22"/>
                <w:szCs w:val="22"/>
              </w:rPr>
              <w:t>Зелень разная</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17</w:t>
            </w:r>
          </w:p>
        </w:tc>
        <w:tc>
          <w:tcPr>
            <w:tcW w:w="8820" w:type="dxa"/>
            <w:vAlign w:val="center"/>
          </w:tcPr>
          <w:p w:rsidR="00087461" w:rsidRPr="00D9387E" w:rsidRDefault="00087461" w:rsidP="000E6A49">
            <w:pPr>
              <w:rPr>
                <w:rFonts w:ascii="Calibri" w:hAnsi="Calibri" w:cs="Calibri"/>
                <w:sz w:val="22"/>
                <w:szCs w:val="22"/>
              </w:rPr>
            </w:pPr>
            <w:r>
              <w:rPr>
                <w:rFonts w:ascii="Sylfaen" w:hAnsi="Sylfaen" w:cs="Sylfaen"/>
                <w:sz w:val="22"/>
                <w:szCs w:val="22"/>
              </w:rPr>
              <w:t>Маринованные огурцы</w:t>
            </w:r>
          </w:p>
        </w:tc>
      </w:tr>
      <w:tr w:rsidR="00087461" w:rsidRPr="00AA5BD2" w:rsidTr="00BF09D6">
        <w:trPr>
          <w:jc w:val="center"/>
        </w:trPr>
        <w:tc>
          <w:tcPr>
            <w:tcW w:w="1530" w:type="dxa"/>
            <w:vAlign w:val="center"/>
          </w:tcPr>
          <w:p w:rsidR="00087461" w:rsidRPr="00D9387E" w:rsidRDefault="00087461" w:rsidP="000E6A49">
            <w:pPr>
              <w:jc w:val="center"/>
              <w:rPr>
                <w:rFonts w:ascii="Sylfaen" w:hAnsi="Sylfaen" w:cs="Sylfaen"/>
                <w:sz w:val="22"/>
                <w:szCs w:val="22"/>
              </w:rPr>
            </w:pPr>
            <w:r w:rsidRPr="00D9387E">
              <w:rPr>
                <w:rFonts w:ascii="Sylfaen" w:hAnsi="Sylfaen" w:cs="Sylfaen"/>
                <w:sz w:val="22"/>
                <w:szCs w:val="22"/>
              </w:rPr>
              <w:t>18</w:t>
            </w:r>
          </w:p>
        </w:tc>
        <w:tc>
          <w:tcPr>
            <w:tcW w:w="8820" w:type="dxa"/>
            <w:vAlign w:val="center"/>
          </w:tcPr>
          <w:p w:rsidR="00087461" w:rsidRPr="00133690" w:rsidRDefault="00087461" w:rsidP="000E6A49">
            <w:pPr>
              <w:rPr>
                <w:rFonts w:ascii="Calibri" w:hAnsi="Calibri" w:cs="Calibri"/>
                <w:sz w:val="22"/>
                <w:szCs w:val="22"/>
              </w:rPr>
            </w:pPr>
            <w:r>
              <w:rPr>
                <w:rFonts w:ascii="Sylfaen" w:hAnsi="Sylfaen" w:cs="Sylfaen"/>
                <w:sz w:val="22"/>
                <w:szCs w:val="22"/>
              </w:rPr>
              <w:t>Яблоки среднего размера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19</w:t>
            </w:r>
          </w:p>
        </w:tc>
        <w:tc>
          <w:tcPr>
            <w:tcW w:w="8820" w:type="dxa"/>
            <w:vAlign w:val="center"/>
          </w:tcPr>
          <w:p w:rsidR="00087461" w:rsidRPr="00133690" w:rsidRDefault="00087461" w:rsidP="000E6A49">
            <w:pPr>
              <w:rPr>
                <w:rFonts w:ascii="Calibri" w:hAnsi="Calibri" w:cs="Calibri"/>
                <w:sz w:val="22"/>
                <w:szCs w:val="22"/>
              </w:rPr>
            </w:pPr>
            <w:r>
              <w:rPr>
                <w:rFonts w:ascii="Sylfaen" w:hAnsi="Sylfaen" w:cs="Sylfaen"/>
                <w:sz w:val="22"/>
                <w:szCs w:val="22"/>
              </w:rPr>
              <w:t>Мандарины</w:t>
            </w:r>
          </w:p>
        </w:tc>
      </w:tr>
      <w:tr w:rsidR="00087461" w:rsidRPr="00AA5BD2" w:rsidTr="00BF09D6">
        <w:trPr>
          <w:jc w:val="center"/>
        </w:trPr>
        <w:tc>
          <w:tcPr>
            <w:tcW w:w="1530" w:type="dxa"/>
            <w:vAlign w:val="center"/>
          </w:tcPr>
          <w:p w:rsidR="00087461" w:rsidRPr="00133690" w:rsidRDefault="00087461" w:rsidP="000E6A49">
            <w:pPr>
              <w:jc w:val="center"/>
              <w:rPr>
                <w:rFonts w:ascii="Sylfaen" w:hAnsi="Sylfaen" w:cs="Sylfaen"/>
                <w:sz w:val="22"/>
                <w:szCs w:val="22"/>
              </w:rPr>
            </w:pPr>
            <w:r w:rsidRPr="00133690">
              <w:rPr>
                <w:rFonts w:ascii="Sylfaen" w:hAnsi="Sylfaen" w:cs="Sylfaen"/>
                <w:sz w:val="22"/>
                <w:szCs w:val="22"/>
              </w:rPr>
              <w:t>20</w:t>
            </w:r>
          </w:p>
        </w:tc>
        <w:tc>
          <w:tcPr>
            <w:tcW w:w="8820" w:type="dxa"/>
            <w:vAlign w:val="center"/>
          </w:tcPr>
          <w:p w:rsidR="00087461" w:rsidRPr="00133690" w:rsidRDefault="00087461" w:rsidP="000E6A49">
            <w:pPr>
              <w:rPr>
                <w:rFonts w:ascii="Calibri" w:hAnsi="Calibri" w:cs="Calibri"/>
                <w:sz w:val="22"/>
                <w:szCs w:val="22"/>
              </w:rPr>
            </w:pPr>
            <w:r w:rsidRPr="00133690">
              <w:rPr>
                <w:rFonts w:ascii="Sylfaen" w:hAnsi="Sylfaen" w:cs="Sylfaen"/>
                <w:sz w:val="22"/>
                <w:szCs w:val="22"/>
              </w:rPr>
              <w:t>Томатная паста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21</w:t>
            </w:r>
          </w:p>
        </w:tc>
        <w:tc>
          <w:tcPr>
            <w:tcW w:w="8820" w:type="dxa"/>
            <w:vAlign w:val="center"/>
          </w:tcPr>
          <w:p w:rsidR="00087461" w:rsidRPr="00133690" w:rsidRDefault="00087461" w:rsidP="000E6A49">
            <w:pPr>
              <w:rPr>
                <w:rFonts w:ascii="Calibri" w:hAnsi="Calibri" w:cs="Calibri"/>
                <w:sz w:val="22"/>
                <w:szCs w:val="22"/>
              </w:rPr>
            </w:pPr>
            <w:r>
              <w:rPr>
                <w:rFonts w:ascii="Sylfaen" w:hAnsi="Sylfaen" w:cs="Sylfaen"/>
                <w:sz w:val="22"/>
                <w:szCs w:val="22"/>
              </w:rPr>
              <w:t>Растительное масло</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22</w:t>
            </w:r>
          </w:p>
        </w:tc>
        <w:tc>
          <w:tcPr>
            <w:tcW w:w="8820" w:type="dxa"/>
            <w:vAlign w:val="center"/>
          </w:tcPr>
          <w:p w:rsidR="00087461" w:rsidRPr="00133690" w:rsidRDefault="00087461" w:rsidP="000E6A49">
            <w:pPr>
              <w:rPr>
                <w:rFonts w:ascii="Calibri" w:hAnsi="Calibri" w:cs="Calibri"/>
                <w:sz w:val="22"/>
                <w:szCs w:val="22"/>
              </w:rPr>
            </w:pPr>
            <w:r>
              <w:rPr>
                <w:rFonts w:ascii="Sylfaen" w:hAnsi="Sylfaen" w:cs="Sylfaen"/>
                <w:sz w:val="22"/>
                <w:szCs w:val="22"/>
              </w:rPr>
              <w:t>Сметана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23</w:t>
            </w:r>
          </w:p>
        </w:tc>
        <w:tc>
          <w:tcPr>
            <w:tcW w:w="8820" w:type="dxa"/>
            <w:vAlign w:val="center"/>
          </w:tcPr>
          <w:p w:rsidR="00087461" w:rsidRPr="00133690" w:rsidRDefault="00087461" w:rsidP="000E6A49">
            <w:pPr>
              <w:rPr>
                <w:rFonts w:ascii="Calibri" w:hAnsi="Calibri" w:cs="Calibri"/>
                <w:sz w:val="22"/>
                <w:szCs w:val="22"/>
              </w:rPr>
            </w:pPr>
            <w:r>
              <w:rPr>
                <w:rFonts w:ascii="Sylfaen" w:hAnsi="Sylfaen" w:cs="Sylfaen"/>
                <w:sz w:val="22"/>
                <w:szCs w:val="22"/>
              </w:rPr>
              <w:t>Сливочное масло</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24</w:t>
            </w:r>
          </w:p>
        </w:tc>
        <w:tc>
          <w:tcPr>
            <w:tcW w:w="8820" w:type="dxa"/>
            <w:vAlign w:val="center"/>
          </w:tcPr>
          <w:p w:rsidR="00087461" w:rsidRPr="007E795A" w:rsidRDefault="00087461" w:rsidP="000E6A49">
            <w:pPr>
              <w:rPr>
                <w:rFonts w:ascii="Calibri" w:hAnsi="Calibri" w:cs="Calibri"/>
                <w:sz w:val="22"/>
                <w:szCs w:val="22"/>
              </w:rPr>
            </w:pPr>
            <w:r>
              <w:rPr>
                <w:rFonts w:ascii="Sylfaen" w:hAnsi="Sylfaen" w:cs="Sylfaen"/>
                <w:sz w:val="22"/>
                <w:szCs w:val="22"/>
              </w:rPr>
              <w:t>Сыр</w:t>
            </w:r>
          </w:p>
        </w:tc>
      </w:tr>
      <w:tr w:rsidR="00087461" w:rsidRPr="00AA5BD2" w:rsidTr="00BF09D6">
        <w:trPr>
          <w:jc w:val="center"/>
        </w:trPr>
        <w:tc>
          <w:tcPr>
            <w:tcW w:w="1530" w:type="dxa"/>
            <w:vAlign w:val="center"/>
          </w:tcPr>
          <w:p w:rsidR="00087461" w:rsidRPr="007E795A" w:rsidRDefault="00087461" w:rsidP="000E6A49">
            <w:pPr>
              <w:jc w:val="center"/>
              <w:rPr>
                <w:rFonts w:ascii="Sylfaen" w:hAnsi="Sylfaen" w:cs="Sylfaen"/>
                <w:sz w:val="22"/>
                <w:szCs w:val="22"/>
                <w:lang w:val="hy-AM"/>
              </w:rPr>
            </w:pPr>
            <w:r w:rsidRPr="007E795A">
              <w:rPr>
                <w:rFonts w:ascii="Sylfaen" w:hAnsi="Sylfaen" w:cs="Sylfaen"/>
                <w:sz w:val="22"/>
                <w:szCs w:val="22"/>
                <w:lang w:val="hy-AM"/>
              </w:rPr>
              <w:t>25</w:t>
            </w:r>
          </w:p>
        </w:tc>
        <w:tc>
          <w:tcPr>
            <w:tcW w:w="8820" w:type="dxa"/>
            <w:vAlign w:val="center"/>
          </w:tcPr>
          <w:p w:rsidR="00087461" w:rsidRPr="00107A22" w:rsidRDefault="00087461" w:rsidP="000E6A49">
            <w:pPr>
              <w:rPr>
                <w:rFonts w:ascii="Calibri" w:hAnsi="Calibri" w:cs="Calibri"/>
                <w:sz w:val="22"/>
                <w:szCs w:val="22"/>
              </w:rPr>
            </w:pPr>
            <w:proofErr w:type="spellStart"/>
            <w:r>
              <w:rPr>
                <w:rFonts w:ascii="Sylfaen" w:hAnsi="Sylfaen" w:cs="Sylfaen"/>
                <w:sz w:val="22"/>
                <w:szCs w:val="22"/>
              </w:rPr>
              <w:t>Мацун</w:t>
            </w:r>
            <w:proofErr w:type="spellEnd"/>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26</w:t>
            </w:r>
          </w:p>
        </w:tc>
        <w:tc>
          <w:tcPr>
            <w:tcW w:w="8820" w:type="dxa"/>
            <w:vAlign w:val="center"/>
          </w:tcPr>
          <w:p w:rsidR="00087461" w:rsidRPr="00107A22" w:rsidRDefault="00087461" w:rsidP="000E6A49">
            <w:pPr>
              <w:rPr>
                <w:rFonts w:ascii="Calibri" w:hAnsi="Calibri" w:cs="Calibri"/>
                <w:sz w:val="22"/>
                <w:szCs w:val="22"/>
              </w:rPr>
            </w:pPr>
            <w:r>
              <w:rPr>
                <w:rFonts w:ascii="Sylfaen" w:hAnsi="Sylfaen" w:cs="Sylfaen"/>
                <w:sz w:val="22"/>
                <w:szCs w:val="22"/>
              </w:rPr>
              <w:t>Мука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27</w:t>
            </w:r>
          </w:p>
        </w:tc>
        <w:tc>
          <w:tcPr>
            <w:tcW w:w="8820" w:type="dxa"/>
            <w:vAlign w:val="center"/>
          </w:tcPr>
          <w:p w:rsidR="00087461" w:rsidRPr="00B54F52" w:rsidRDefault="00087461" w:rsidP="000E6A49">
            <w:pPr>
              <w:rPr>
                <w:rFonts w:ascii="Calibri" w:hAnsi="Calibri" w:cs="Calibri"/>
                <w:sz w:val="22"/>
                <w:szCs w:val="22"/>
              </w:rPr>
            </w:pPr>
            <w:r w:rsidRPr="00B54F52">
              <w:rPr>
                <w:rFonts w:ascii="Sylfaen" w:hAnsi="Sylfaen" w:cs="Sylfaen"/>
                <w:sz w:val="22"/>
                <w:szCs w:val="22"/>
                <w:lang w:val="hy-AM"/>
              </w:rPr>
              <w:t>Гречка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28</w:t>
            </w:r>
          </w:p>
        </w:tc>
        <w:tc>
          <w:tcPr>
            <w:tcW w:w="8820" w:type="dxa"/>
            <w:vAlign w:val="center"/>
          </w:tcPr>
          <w:p w:rsidR="00087461" w:rsidRPr="00B54F52" w:rsidRDefault="00087461" w:rsidP="000E6A49">
            <w:pPr>
              <w:rPr>
                <w:rFonts w:ascii="Calibri" w:hAnsi="Calibri" w:cs="Calibri"/>
                <w:sz w:val="22"/>
                <w:szCs w:val="22"/>
              </w:rPr>
            </w:pPr>
            <w:r w:rsidRPr="00ED79F2">
              <w:rPr>
                <w:rFonts w:ascii="Sylfaen" w:hAnsi="Sylfaen" w:cs="Sylfaen"/>
                <w:sz w:val="22"/>
                <w:szCs w:val="22"/>
              </w:rPr>
              <w:t>Пшеничная крупа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29</w:t>
            </w:r>
          </w:p>
        </w:tc>
        <w:tc>
          <w:tcPr>
            <w:tcW w:w="8820" w:type="dxa"/>
            <w:vAlign w:val="center"/>
          </w:tcPr>
          <w:p w:rsidR="00087461" w:rsidRPr="00C6487E" w:rsidRDefault="00087461" w:rsidP="000E6A49">
            <w:pPr>
              <w:rPr>
                <w:rFonts w:ascii="Calibri" w:hAnsi="Calibri" w:cs="Calibri"/>
                <w:sz w:val="22"/>
                <w:szCs w:val="22"/>
              </w:rPr>
            </w:pPr>
            <w:r>
              <w:rPr>
                <w:rFonts w:ascii="Sylfaen" w:hAnsi="Sylfaen" w:cs="Sylfaen"/>
                <w:sz w:val="22"/>
                <w:szCs w:val="22"/>
              </w:rPr>
              <w:t>Хлеб</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30</w:t>
            </w:r>
          </w:p>
        </w:tc>
        <w:tc>
          <w:tcPr>
            <w:tcW w:w="8820" w:type="dxa"/>
            <w:vAlign w:val="center"/>
          </w:tcPr>
          <w:p w:rsidR="00087461" w:rsidRPr="00C6487E" w:rsidRDefault="00087461" w:rsidP="000E6A49">
            <w:pPr>
              <w:rPr>
                <w:rFonts w:ascii="Calibri" w:hAnsi="Calibri" w:cs="Calibri"/>
                <w:sz w:val="22"/>
                <w:szCs w:val="22"/>
              </w:rPr>
            </w:pPr>
            <w:r>
              <w:rPr>
                <w:rFonts w:ascii="Sylfaen" w:hAnsi="Sylfaen" w:cs="Sylfaen"/>
                <w:sz w:val="22"/>
                <w:szCs w:val="22"/>
              </w:rPr>
              <w:t>Макаронные изделия</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31</w:t>
            </w:r>
          </w:p>
        </w:tc>
        <w:tc>
          <w:tcPr>
            <w:tcW w:w="8820" w:type="dxa"/>
            <w:vAlign w:val="center"/>
          </w:tcPr>
          <w:p w:rsidR="00087461" w:rsidRPr="00C6487E" w:rsidRDefault="00087461" w:rsidP="000E6A49">
            <w:pPr>
              <w:rPr>
                <w:rFonts w:ascii="Calibri" w:hAnsi="Calibri" w:cs="Calibri"/>
                <w:sz w:val="22"/>
                <w:szCs w:val="22"/>
              </w:rPr>
            </w:pPr>
            <w:r w:rsidRPr="00A15566">
              <w:rPr>
                <w:rFonts w:ascii="Sylfaen" w:hAnsi="Sylfaen" w:cs="Sylfaen"/>
                <w:sz w:val="22"/>
                <w:szCs w:val="22"/>
              </w:rPr>
              <w:t>Консервированный зеленый горошек</w:t>
            </w:r>
          </w:p>
        </w:tc>
      </w:tr>
      <w:tr w:rsidR="00087461" w:rsidRPr="00AA5BD2" w:rsidTr="00BF09D6">
        <w:trPr>
          <w:jc w:val="center"/>
        </w:trPr>
        <w:tc>
          <w:tcPr>
            <w:tcW w:w="1530" w:type="dxa"/>
            <w:vAlign w:val="center"/>
          </w:tcPr>
          <w:p w:rsidR="00087461" w:rsidRPr="00A15566" w:rsidRDefault="00087461" w:rsidP="000E6A49">
            <w:pPr>
              <w:jc w:val="center"/>
              <w:rPr>
                <w:rFonts w:ascii="Sylfaen" w:hAnsi="Sylfaen" w:cs="Sylfaen"/>
                <w:sz w:val="22"/>
                <w:szCs w:val="22"/>
              </w:rPr>
            </w:pPr>
            <w:r w:rsidRPr="00A15566">
              <w:rPr>
                <w:rFonts w:ascii="Sylfaen" w:hAnsi="Sylfaen" w:cs="Sylfaen"/>
                <w:sz w:val="22"/>
                <w:szCs w:val="22"/>
              </w:rPr>
              <w:t>32</w:t>
            </w:r>
          </w:p>
        </w:tc>
        <w:tc>
          <w:tcPr>
            <w:tcW w:w="8820" w:type="dxa"/>
            <w:vAlign w:val="center"/>
          </w:tcPr>
          <w:p w:rsidR="00087461" w:rsidRPr="00A15566" w:rsidRDefault="00087461" w:rsidP="000E6A49">
            <w:pPr>
              <w:rPr>
                <w:rFonts w:ascii="Calibri" w:hAnsi="Calibri" w:cs="Calibri"/>
                <w:sz w:val="22"/>
                <w:szCs w:val="22"/>
              </w:rPr>
            </w:pPr>
            <w:r>
              <w:rPr>
                <w:rFonts w:ascii="Sylfaen" w:hAnsi="Sylfaen" w:cs="Sylfaen"/>
                <w:sz w:val="22"/>
                <w:szCs w:val="22"/>
              </w:rPr>
              <w:t>Бананы</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33</w:t>
            </w:r>
          </w:p>
        </w:tc>
        <w:tc>
          <w:tcPr>
            <w:tcW w:w="8820" w:type="dxa"/>
            <w:vAlign w:val="center"/>
          </w:tcPr>
          <w:p w:rsidR="00087461" w:rsidRPr="00AF754F" w:rsidRDefault="00087461" w:rsidP="000E6A49">
            <w:pPr>
              <w:rPr>
                <w:rFonts w:ascii="Calibri" w:hAnsi="Calibri" w:cs="Calibri"/>
                <w:sz w:val="22"/>
                <w:szCs w:val="22"/>
              </w:rPr>
            </w:pPr>
            <w:r>
              <w:rPr>
                <w:rFonts w:ascii="Sylfaen" w:hAnsi="Sylfaen" w:cs="Sylfaen"/>
                <w:sz w:val="22"/>
                <w:szCs w:val="22"/>
              </w:rPr>
              <w:t>Пищевая соль</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34</w:t>
            </w:r>
          </w:p>
        </w:tc>
        <w:tc>
          <w:tcPr>
            <w:tcW w:w="8820" w:type="dxa"/>
            <w:vAlign w:val="center"/>
          </w:tcPr>
          <w:p w:rsidR="00087461" w:rsidRPr="00D90664" w:rsidRDefault="00087461" w:rsidP="000E6A49">
            <w:pPr>
              <w:rPr>
                <w:rFonts w:ascii="Sylfaen" w:hAnsi="Sylfaen" w:cs="Sylfaen"/>
                <w:sz w:val="22"/>
                <w:szCs w:val="22"/>
              </w:rPr>
            </w:pPr>
            <w:r>
              <w:rPr>
                <w:rFonts w:ascii="Sylfaen" w:hAnsi="Sylfaen" w:cs="Sylfaen"/>
                <w:sz w:val="22"/>
                <w:szCs w:val="22"/>
              </w:rPr>
              <w:t>Кекс</w:t>
            </w:r>
          </w:p>
        </w:tc>
      </w:tr>
    </w:tbl>
    <w:p w:rsidR="00B051BE" w:rsidRPr="00AA5BD2" w:rsidRDefault="00B051BE" w:rsidP="00DA3A61">
      <w:pPr>
        <w:pStyle w:val="23"/>
        <w:widowControl w:val="0"/>
        <w:spacing w:after="160"/>
        <w:ind w:firstLine="567"/>
        <w:rPr>
          <w:rFonts w:ascii="GHEA Grapalat" w:hAnsi="GHEA Grapalat"/>
          <w:sz w:val="24"/>
          <w:szCs w:val="24"/>
        </w:rPr>
      </w:pPr>
    </w:p>
    <w:p w:rsidR="00096865" w:rsidRPr="00AA5BD2" w:rsidRDefault="00816505" w:rsidP="00DA3A61">
      <w:pPr>
        <w:pStyle w:val="23"/>
        <w:widowControl w:val="0"/>
        <w:spacing w:after="160"/>
        <w:ind w:firstLine="567"/>
        <w:rPr>
          <w:rFonts w:ascii="GHEA Grapalat" w:hAnsi="GHEA Grapalat"/>
          <w:sz w:val="24"/>
          <w:szCs w:val="24"/>
        </w:rPr>
      </w:pPr>
      <w:r w:rsidRPr="00AA5BD2">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AA5BD2">
        <w:rPr>
          <w:rFonts w:ascii="GHEA Grapalat" w:hAnsi="GHEA Grapalat"/>
          <w:sz w:val="24"/>
          <w:szCs w:val="24"/>
        </w:rPr>
        <w:t>4</w:t>
      </w:r>
      <w:r w:rsidRPr="00AA5BD2">
        <w:rPr>
          <w:rFonts w:ascii="GHEA Grapalat" w:hAnsi="GHEA Grapalat"/>
          <w:sz w:val="24"/>
          <w:szCs w:val="24"/>
        </w:rPr>
        <w:t xml:space="preserve"> к настоящему Приглашению.</w:t>
      </w:r>
    </w:p>
    <w:p w:rsidR="006E379A" w:rsidRPr="00AA5BD2" w:rsidRDefault="006E379A" w:rsidP="00DA3A61">
      <w:pPr>
        <w:widowControl w:val="0"/>
        <w:spacing w:after="160" w:line="360" w:lineRule="auto"/>
        <w:ind w:firstLine="567"/>
        <w:rPr>
          <w:rFonts w:ascii="GHEA Grapalat" w:hAnsi="GHEA Grapalat" w:cs="Sylfaen"/>
          <w:i/>
          <w:lang w:val="hy-AM"/>
        </w:rPr>
      </w:pPr>
    </w:p>
    <w:p w:rsidR="0085236E" w:rsidRPr="00AA5BD2" w:rsidRDefault="006E379A" w:rsidP="006E379A">
      <w:pPr>
        <w:pStyle w:val="23"/>
        <w:widowControl w:val="0"/>
        <w:tabs>
          <w:tab w:val="left" w:pos="1134"/>
        </w:tabs>
        <w:spacing w:after="160"/>
        <w:ind w:firstLine="567"/>
        <w:rPr>
          <w:rFonts w:ascii="GHEA Grapalat" w:hAnsi="GHEA Grapalat"/>
          <w:sz w:val="24"/>
          <w:szCs w:val="24"/>
        </w:rPr>
      </w:pPr>
      <w:r w:rsidRPr="00AA5BD2">
        <w:rPr>
          <w:rFonts w:ascii="GHEA Grapalat" w:hAnsi="GHEA Grapalat"/>
          <w:sz w:val="24"/>
          <w:szCs w:val="24"/>
          <w:lang w:val="hy-AM"/>
        </w:rPr>
        <w:t>1.2.</w:t>
      </w:r>
      <w:r w:rsidRPr="00AA5BD2">
        <w:rPr>
          <w:rFonts w:ascii="GHEA Grapalat" w:hAnsi="GHEA Grapalat"/>
          <w:sz w:val="24"/>
          <w:szCs w:val="24"/>
          <w:lang w:val="hy-AM"/>
        </w:rPr>
        <w:tab/>
      </w:r>
      <w:r w:rsidR="00845AA5" w:rsidRPr="00AA5BD2">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606A9F" w:rsidRPr="00AA5BD2" w:rsidTr="006E379A">
        <w:trPr>
          <w:jc w:val="center"/>
        </w:trPr>
        <w:tc>
          <w:tcPr>
            <w:tcW w:w="6356" w:type="dxa"/>
            <w:gridSpan w:val="2"/>
          </w:tcPr>
          <w:p w:rsidR="00606A9F" w:rsidRPr="00AA5BD2" w:rsidRDefault="00606A9F" w:rsidP="006E379A">
            <w:pPr>
              <w:pStyle w:val="23"/>
              <w:widowControl w:val="0"/>
              <w:spacing w:after="120" w:line="240" w:lineRule="auto"/>
              <w:ind w:firstLine="0"/>
              <w:jc w:val="center"/>
              <w:rPr>
                <w:rFonts w:ascii="GHEA Grapalat" w:hAnsi="GHEA Grapalat" w:cs="Sylfaen"/>
                <w:b/>
                <w:i/>
                <w:szCs w:val="24"/>
              </w:rPr>
            </w:pPr>
            <w:r w:rsidRPr="00C6146A">
              <w:rPr>
                <w:rFonts w:ascii="GHEA Grapalat" w:hAnsi="GHEA Grapalat"/>
                <w:b/>
                <w:i/>
                <w:szCs w:val="24"/>
              </w:rPr>
              <w:t>Предоставление предоплаты</w:t>
            </w:r>
          </w:p>
        </w:tc>
      </w:tr>
      <w:tr w:rsidR="00606A9F" w:rsidRPr="00AA5BD2" w:rsidTr="006E379A">
        <w:trPr>
          <w:jc w:val="center"/>
        </w:trPr>
        <w:tc>
          <w:tcPr>
            <w:tcW w:w="2580" w:type="dxa"/>
            <w:vAlign w:val="center"/>
          </w:tcPr>
          <w:p w:rsidR="00606A9F" w:rsidRPr="00AA5BD2" w:rsidRDefault="00606A9F" w:rsidP="006E379A">
            <w:pPr>
              <w:pStyle w:val="23"/>
              <w:widowControl w:val="0"/>
              <w:spacing w:after="120" w:line="240" w:lineRule="auto"/>
              <w:ind w:firstLine="0"/>
              <w:jc w:val="center"/>
              <w:rPr>
                <w:rFonts w:ascii="GHEA Grapalat" w:hAnsi="GHEA Grapalat" w:cs="Sylfaen"/>
                <w:b/>
                <w:i/>
                <w:szCs w:val="24"/>
              </w:rPr>
            </w:pPr>
            <w:r w:rsidRPr="00C6146A">
              <w:rPr>
                <w:rFonts w:ascii="GHEA Grapalat" w:hAnsi="GHEA Grapalat"/>
                <w:b/>
                <w:i/>
                <w:szCs w:val="24"/>
              </w:rPr>
              <w:t>максимальный размер (</w:t>
            </w:r>
            <w:proofErr w:type="spellStart"/>
            <w:r w:rsidRPr="00C6146A">
              <w:rPr>
                <w:rFonts w:ascii="GHEA Grapalat" w:hAnsi="GHEA Grapalat"/>
                <w:b/>
                <w:i/>
                <w:szCs w:val="24"/>
              </w:rPr>
              <w:t>драмов</w:t>
            </w:r>
            <w:proofErr w:type="spellEnd"/>
            <w:r w:rsidRPr="00C6146A">
              <w:rPr>
                <w:rFonts w:ascii="GHEA Grapalat" w:hAnsi="GHEA Grapalat"/>
                <w:b/>
                <w:i/>
                <w:szCs w:val="24"/>
              </w:rPr>
              <w:t xml:space="preserve"> РА)</w:t>
            </w:r>
          </w:p>
        </w:tc>
        <w:tc>
          <w:tcPr>
            <w:tcW w:w="3776" w:type="dxa"/>
            <w:vAlign w:val="center"/>
          </w:tcPr>
          <w:p w:rsidR="00606A9F" w:rsidRPr="00AA5BD2" w:rsidRDefault="00606A9F" w:rsidP="006E379A">
            <w:pPr>
              <w:pStyle w:val="23"/>
              <w:widowControl w:val="0"/>
              <w:autoSpaceDE w:val="0"/>
              <w:autoSpaceDN w:val="0"/>
              <w:adjustRightInd w:val="0"/>
              <w:spacing w:after="120" w:line="240" w:lineRule="auto"/>
              <w:ind w:firstLine="0"/>
              <w:jc w:val="center"/>
              <w:rPr>
                <w:rFonts w:ascii="GHEA Grapalat" w:hAnsi="GHEA Grapalat" w:cs="Sylfaen"/>
                <w:b/>
                <w:i/>
                <w:szCs w:val="24"/>
              </w:rPr>
            </w:pPr>
            <w:r w:rsidRPr="00C6146A">
              <w:rPr>
                <w:rFonts w:ascii="GHEA Grapalat" w:hAnsi="GHEA Grapalat"/>
                <w:b/>
                <w:i/>
                <w:szCs w:val="24"/>
              </w:rPr>
              <w:t>срок (месяц, год)</w:t>
            </w:r>
          </w:p>
        </w:tc>
      </w:tr>
      <w:tr w:rsidR="00606A9F" w:rsidRPr="00AA5BD2" w:rsidTr="006E379A">
        <w:trPr>
          <w:jc w:val="center"/>
        </w:trPr>
        <w:tc>
          <w:tcPr>
            <w:tcW w:w="2580" w:type="dxa"/>
          </w:tcPr>
          <w:p w:rsidR="00606A9F" w:rsidRPr="00AA5BD2" w:rsidRDefault="00606A9F" w:rsidP="006E379A">
            <w:pPr>
              <w:widowControl w:val="0"/>
              <w:spacing w:after="120"/>
              <w:jc w:val="center"/>
              <w:rPr>
                <w:rFonts w:ascii="GHEA Grapalat" w:hAnsi="GHEA Grapalat"/>
                <w:sz w:val="20"/>
              </w:rPr>
            </w:pPr>
          </w:p>
        </w:tc>
        <w:tc>
          <w:tcPr>
            <w:tcW w:w="3776" w:type="dxa"/>
          </w:tcPr>
          <w:p w:rsidR="00606A9F" w:rsidRPr="00AA5BD2" w:rsidRDefault="00606A9F" w:rsidP="006E379A">
            <w:pPr>
              <w:widowControl w:val="0"/>
              <w:spacing w:after="120"/>
              <w:jc w:val="center"/>
              <w:rPr>
                <w:rFonts w:ascii="GHEA Grapalat" w:hAnsi="GHEA Grapalat"/>
                <w:sz w:val="20"/>
              </w:rPr>
            </w:pPr>
          </w:p>
        </w:tc>
      </w:tr>
      <w:tr w:rsidR="00606A9F" w:rsidRPr="00AA5BD2" w:rsidTr="006E379A">
        <w:trPr>
          <w:jc w:val="center"/>
        </w:trPr>
        <w:tc>
          <w:tcPr>
            <w:tcW w:w="2580" w:type="dxa"/>
          </w:tcPr>
          <w:p w:rsidR="00606A9F" w:rsidRPr="00AA5BD2" w:rsidRDefault="00606A9F" w:rsidP="006E379A">
            <w:pPr>
              <w:widowControl w:val="0"/>
              <w:spacing w:after="120"/>
              <w:jc w:val="center"/>
              <w:rPr>
                <w:rFonts w:ascii="GHEA Grapalat" w:hAnsi="GHEA Grapalat"/>
                <w:sz w:val="20"/>
              </w:rPr>
            </w:pPr>
          </w:p>
        </w:tc>
        <w:tc>
          <w:tcPr>
            <w:tcW w:w="3776" w:type="dxa"/>
          </w:tcPr>
          <w:p w:rsidR="00606A9F" w:rsidRPr="00AA5BD2" w:rsidRDefault="00606A9F" w:rsidP="006E379A">
            <w:pPr>
              <w:widowControl w:val="0"/>
              <w:spacing w:after="120"/>
              <w:jc w:val="center"/>
              <w:rPr>
                <w:rFonts w:ascii="GHEA Grapalat" w:hAnsi="GHEA Grapalat"/>
                <w:sz w:val="20"/>
              </w:rPr>
            </w:pPr>
          </w:p>
        </w:tc>
      </w:tr>
    </w:tbl>
    <w:p w:rsidR="0085236E" w:rsidRPr="00AA5BD2" w:rsidRDefault="0085236E" w:rsidP="00DA3A61">
      <w:pPr>
        <w:widowControl w:val="0"/>
        <w:spacing w:after="160" w:line="360" w:lineRule="auto"/>
        <w:ind w:firstLine="375"/>
        <w:jc w:val="both"/>
        <w:rPr>
          <w:rFonts w:ascii="GHEA Grapalat" w:hAnsi="GHEA Grapalat"/>
        </w:rPr>
      </w:pPr>
    </w:p>
    <w:p w:rsidR="0085236E" w:rsidRPr="00AA5BD2" w:rsidRDefault="0085236E" w:rsidP="00DA3A61">
      <w:pPr>
        <w:pStyle w:val="23"/>
        <w:widowControl w:val="0"/>
        <w:spacing w:after="160"/>
        <w:ind w:firstLine="567"/>
        <w:rPr>
          <w:rFonts w:ascii="GHEA Grapalat" w:hAnsi="GHEA Grapalat"/>
          <w:sz w:val="24"/>
          <w:szCs w:val="24"/>
          <w:lang w:val="hy-AM"/>
        </w:rPr>
      </w:pPr>
      <w:r w:rsidRPr="00AA5BD2">
        <w:rPr>
          <w:rFonts w:ascii="GHEA Grapalat" w:hAnsi="GHEA Grapalat"/>
          <w:sz w:val="24"/>
          <w:szCs w:val="24"/>
        </w:rPr>
        <w:t>При этом предоплата будет предоставлена отобранному участнику на условиях, установленных пунктом</w:t>
      </w:r>
      <w:proofErr w:type="gramStart"/>
      <w:r w:rsidR="00AF30E5" w:rsidRPr="00AA5BD2">
        <w:rPr>
          <w:rFonts w:ascii="GHEA Grapalat" w:hAnsi="GHEA Grapalat"/>
          <w:sz w:val="24"/>
          <w:szCs w:val="24"/>
          <w:lang w:val="hy-AM"/>
        </w:rPr>
        <w:t>9</w:t>
      </w:r>
      <w:proofErr w:type="gramEnd"/>
      <w:r w:rsidRPr="00AA5BD2">
        <w:rPr>
          <w:rFonts w:ascii="GHEA Grapalat" w:hAnsi="GHEA Grapalat"/>
          <w:sz w:val="24"/>
          <w:szCs w:val="24"/>
        </w:rPr>
        <w:t>.3 части 1 настоящего Приглашения, а погашение предоплаты будет осуществлено в порядке, устано</w:t>
      </w:r>
      <w:r w:rsidR="006E379A" w:rsidRPr="00AA5BD2">
        <w:rPr>
          <w:rFonts w:ascii="GHEA Grapalat" w:hAnsi="GHEA Grapalat"/>
          <w:sz w:val="24"/>
          <w:szCs w:val="24"/>
        </w:rPr>
        <w:t>вленном заключаемым договором.</w:t>
      </w:r>
    </w:p>
    <w:p w:rsidR="00845AA5" w:rsidRPr="00AA5BD2" w:rsidRDefault="00845AA5" w:rsidP="00DA3A61">
      <w:pPr>
        <w:widowControl w:val="0"/>
        <w:spacing w:after="160" w:line="360" w:lineRule="auto"/>
        <w:ind w:firstLine="567"/>
        <w:rPr>
          <w:rFonts w:ascii="GHEA Grapalat" w:hAnsi="GHEA Grapalat" w:cs="Sylfaen"/>
          <w:i/>
        </w:rPr>
      </w:pPr>
    </w:p>
    <w:p w:rsidR="00096865" w:rsidRPr="00AA5BD2" w:rsidRDefault="006E379A" w:rsidP="00DA3A61">
      <w:pPr>
        <w:widowControl w:val="0"/>
        <w:spacing w:after="160" w:line="360" w:lineRule="auto"/>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6E379A">
      <w:pPr>
        <w:widowControl w:val="0"/>
        <w:tabs>
          <w:tab w:val="left" w:pos="1134"/>
        </w:tabs>
        <w:spacing w:after="160" w:line="360" w:lineRule="auto"/>
        <w:ind w:firstLine="567"/>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 xml:space="preserve">которые или представитель исполнительного </w:t>
      </w:r>
      <w:proofErr w:type="gramStart"/>
      <w:r w:rsidRPr="00AA5BD2">
        <w:rPr>
          <w:rFonts w:ascii="GHEA Grapalat" w:hAnsi="GHEA Grapalat"/>
        </w:rPr>
        <w:t>органа</w:t>
      </w:r>
      <w:proofErr w:type="gramEnd"/>
      <w:r w:rsidRPr="00AA5BD2">
        <w:rPr>
          <w:rFonts w:ascii="GHEA Grapalat" w:hAnsi="GHEA Grapalat"/>
        </w:rPr>
        <w:t xml:space="preserve"> которых в течение трех лет, предшествующих дню подачи заявки, были осуждены за </w:t>
      </w:r>
      <w:r w:rsidRPr="00AA5BD2">
        <w:rPr>
          <w:rFonts w:ascii="GHEA Grapalat" w:hAnsi="GHEA Grapalat"/>
        </w:rPr>
        <w:lastRenderedPageBreak/>
        <w:t xml:space="preserve">финансирование терроризма, эксплуатацию детей или преступление, включающее </w:t>
      </w:r>
      <w:proofErr w:type="spellStart"/>
      <w:r w:rsidRPr="00AA5BD2">
        <w:rPr>
          <w:rFonts w:ascii="GHEA Grapalat" w:hAnsi="GHEA Grapalat"/>
        </w:rPr>
        <w:t>трафикинг</w:t>
      </w:r>
      <w:proofErr w:type="spellEnd"/>
      <w:r w:rsidRPr="00AA5BD2">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6E379A">
      <w:pPr>
        <w:widowControl w:val="0"/>
        <w:tabs>
          <w:tab w:val="left" w:pos="1134"/>
        </w:tabs>
        <w:spacing w:after="160" w:line="360" w:lineRule="auto"/>
        <w:ind w:firstLine="567"/>
        <w:jc w:val="both"/>
        <w:rPr>
          <w:rFonts w:ascii="GHEA Grapalat" w:hAnsi="GHEA Grapalat"/>
        </w:rPr>
      </w:pPr>
      <w:proofErr w:type="gramStart"/>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AA5BD2">
        <w:rPr>
          <w:rFonts w:ascii="GHEA Grapalat" w:hAnsi="GHEA Grapalat"/>
        </w:rPr>
        <w:t>необжалуемый</w:t>
      </w:r>
      <w:proofErr w:type="spellEnd"/>
      <w:r w:rsidRPr="00AA5BD2">
        <w:rPr>
          <w:rFonts w:ascii="GHEA Grapalat" w:hAnsi="GHEA Grapalat"/>
        </w:rPr>
        <w:t xml:space="preserve"> административный акт за </w:t>
      </w:r>
      <w:proofErr w:type="spellStart"/>
      <w:r w:rsidRPr="00AA5BD2">
        <w:rPr>
          <w:rFonts w:ascii="GHEA Grapalat" w:hAnsi="GHEA Grapalat"/>
        </w:rPr>
        <w:t>антиконкурентное</w:t>
      </w:r>
      <w:proofErr w:type="spellEnd"/>
      <w:r w:rsidRPr="00AA5BD2">
        <w:rPr>
          <w:rFonts w:ascii="GHEA Grapalat" w:hAnsi="GHEA Grapalat"/>
        </w:rPr>
        <w:t xml:space="preserve"> соглашение или злоупотребление доминирующим положением в сфере закупок;</w:t>
      </w:r>
      <w:proofErr w:type="gramEnd"/>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6E379A">
      <w:pPr>
        <w:widowControl w:val="0"/>
        <w:spacing w:after="160" w:line="360" w:lineRule="auto"/>
        <w:ind w:firstLine="567"/>
        <w:jc w:val="both"/>
        <w:rPr>
          <w:rFonts w:ascii="GHEA Grapalat" w:hAnsi="GHEA Grapalat" w:cs="Sylfaen"/>
        </w:rPr>
      </w:pPr>
      <w:r w:rsidRPr="00AA5BD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6E379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proofErr w:type="gramStart"/>
      <w:r w:rsidRPr="00AA5BD2">
        <w:rPr>
          <w:rFonts w:ascii="GHEA Grapalat" w:hAnsi="GHEA Grapalat"/>
        </w:rPr>
        <w:t xml:space="preserve">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w:t>
      </w:r>
      <w:r w:rsidRPr="00AA5BD2">
        <w:rPr>
          <w:rFonts w:ascii="GHEA Grapalat" w:hAnsi="GHEA Grapalat"/>
        </w:rPr>
        <w:lastRenderedPageBreak/>
        <w:t>государством или общинами, и (или</w:t>
      </w:r>
      <w:proofErr w:type="gramEnd"/>
      <w:r w:rsidRPr="00AA5BD2">
        <w:rPr>
          <w:rFonts w:ascii="GHEA Grapalat" w:hAnsi="GHEA Grapalat"/>
        </w:rPr>
        <w:t>) участия в порядке совместной деятельности (консорциумом).</w:t>
      </w:r>
    </w:p>
    <w:p w:rsidR="00D5674E" w:rsidRPr="00AA5BD2" w:rsidRDefault="00606A9F" w:rsidP="006E379A">
      <w:pPr>
        <w:pStyle w:val="af4"/>
        <w:widowControl w:val="0"/>
        <w:spacing w:before="0" w:beforeAutospacing="0" w:after="160" w:afterAutospacing="0" w:line="360" w:lineRule="auto"/>
        <w:ind w:firstLine="567"/>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 xml:space="preserve">физические лица считаются взаимосвязанными, если они являются членами одной семьи, или ведут общее </w:t>
      </w:r>
      <w:proofErr w:type="gramStart"/>
      <w:r w:rsidRPr="00AA5BD2">
        <w:rPr>
          <w:rFonts w:ascii="GHEA Grapalat" w:hAnsi="GHEA Grapalat"/>
        </w:rPr>
        <w:t>хозяйство</w:t>
      </w:r>
      <w:proofErr w:type="gramEnd"/>
      <w:r w:rsidRPr="00AA5BD2">
        <w:rPr>
          <w:rFonts w:ascii="GHEA Grapalat" w:hAnsi="GHEA Grapalat"/>
        </w:rPr>
        <w:t xml:space="preserve">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w:t>
      </w:r>
      <w:r w:rsidR="00915CFE" w:rsidRPr="00915CFE">
        <w:rPr>
          <w:rFonts w:ascii="GHEA Grapalat" w:hAnsi="GHEA Grapalat"/>
          <w:color w:val="000000"/>
        </w:rPr>
        <w:t>,</w:t>
      </w:r>
      <w:r w:rsidRPr="00AA5BD2">
        <w:rPr>
          <w:rFonts w:ascii="GHEA Grapalat" w:hAnsi="GHEA Grapalat"/>
          <w:color w:val="000000"/>
        </w:rPr>
        <w:t xml:space="preserve"> либо член его семьи является:</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proofErr w:type="gramStart"/>
      <w:r w:rsidRPr="00AA5BD2">
        <w:rPr>
          <w:rFonts w:ascii="GHEA Grapalat" w:hAnsi="GHEA Grapalat"/>
          <w:color w:val="000000"/>
        </w:rPr>
        <w:t>б</w:t>
      </w:r>
      <w:proofErr w:type="gramEnd"/>
      <w:r w:rsidRPr="00AA5BD2">
        <w:rPr>
          <w:rFonts w:ascii="GHEA Grapalat" w:hAnsi="GHEA Grapalat"/>
          <w:color w:val="000000"/>
        </w:rPr>
        <w:t>.</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proofErr w:type="gramStart"/>
      <w:r w:rsidRPr="00AA5BD2">
        <w:rPr>
          <w:rFonts w:ascii="GHEA Grapalat" w:hAnsi="GHEA Grapalat"/>
          <w:color w:val="000000"/>
        </w:rPr>
        <w:t>в</w:t>
      </w:r>
      <w:proofErr w:type="gramEnd"/>
      <w:r w:rsidRPr="00AA5BD2">
        <w:rPr>
          <w:rFonts w:ascii="GHEA Grapalat" w:hAnsi="GHEA Grapalat"/>
          <w:color w:val="000000"/>
        </w:rPr>
        <w:t>.</w:t>
      </w:r>
      <w:r w:rsidR="006E379A" w:rsidRPr="00AA5BD2">
        <w:rPr>
          <w:rFonts w:ascii="GHEA Grapalat" w:hAnsi="GHEA Grapalat"/>
          <w:color w:val="000000"/>
          <w:lang w:val="hy-AM"/>
        </w:rPr>
        <w:tab/>
      </w:r>
      <w:proofErr w:type="gramStart"/>
      <w:r w:rsidRPr="00AA5BD2">
        <w:rPr>
          <w:rFonts w:ascii="GHEA Grapalat" w:hAnsi="GHEA Grapalat"/>
          <w:color w:val="000000"/>
        </w:rPr>
        <w:t>председателем</w:t>
      </w:r>
      <w:proofErr w:type="gramEnd"/>
      <w:r w:rsidRPr="00AA5BD2">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E379A" w:rsidRPr="00AA5BD2" w:rsidRDefault="006E379A"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lang w:val="hy-AM"/>
        </w:rPr>
      </w:pP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w:t>
      </w:r>
      <w:r w:rsidRPr="00AA5BD2">
        <w:rPr>
          <w:rFonts w:ascii="GHEA Grapalat" w:hAnsi="GHEA Grapalat"/>
          <w:color w:val="000000"/>
        </w:rPr>
        <w:lastRenderedPageBreak/>
        <w:t>другого лица;</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proofErr w:type="gramStart"/>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AA5BD2">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rPr>
      </w:pPr>
      <w:proofErr w:type="gramStart"/>
      <w:r w:rsidRPr="00AA5BD2">
        <w:rPr>
          <w:rFonts w:ascii="GHEA Grapalat" w:hAnsi="GHEA Grapalat"/>
          <w:color w:val="000000"/>
        </w:rPr>
        <w:t>в</w:t>
      </w:r>
      <w:proofErr w:type="gramEnd"/>
      <w:r w:rsidRPr="00AA5BD2">
        <w:rPr>
          <w:rFonts w:ascii="GHEA Grapalat" w:hAnsi="GHEA Grapalat"/>
          <w:color w:val="000000"/>
        </w:rPr>
        <w:t>.</w:t>
      </w:r>
      <w:r w:rsidR="006E379A" w:rsidRPr="00AA5BD2">
        <w:rPr>
          <w:rFonts w:ascii="GHEA Grapalat" w:hAnsi="GHEA Grapalat"/>
          <w:color w:val="000000"/>
          <w:lang w:val="hy-AM"/>
        </w:rPr>
        <w:tab/>
      </w:r>
      <w:proofErr w:type="gramStart"/>
      <w:r w:rsidRPr="00AA5BD2">
        <w:rPr>
          <w:rFonts w:ascii="GHEA Grapalat" w:hAnsi="GHEA Grapalat"/>
          <w:color w:val="000000"/>
        </w:rPr>
        <w:t>кто-либо</w:t>
      </w:r>
      <w:proofErr w:type="gramEnd"/>
      <w:r w:rsidRPr="00AA5BD2">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6E379A">
      <w:pPr>
        <w:widowControl w:val="0"/>
        <w:spacing w:after="160" w:line="360" w:lineRule="auto"/>
        <w:ind w:firstLine="567"/>
        <w:jc w:val="both"/>
        <w:rPr>
          <w:rFonts w:ascii="GHEA Grapalat" w:hAnsi="GHEA Grapalat"/>
          <w:color w:val="000000"/>
          <w:lang w:val="hy-AM"/>
        </w:rPr>
      </w:pPr>
      <w:proofErr w:type="gramStart"/>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6E379A" w:rsidRPr="00AA5BD2" w:rsidRDefault="006E379A" w:rsidP="006E379A">
      <w:pPr>
        <w:widowControl w:val="0"/>
        <w:spacing w:after="160" w:line="360" w:lineRule="auto"/>
        <w:ind w:firstLine="567"/>
        <w:jc w:val="both"/>
        <w:rPr>
          <w:rFonts w:ascii="GHEA Grapalat" w:hAnsi="GHEA Grapalat"/>
          <w:color w:val="000000"/>
          <w:lang w:val="hy-AM"/>
        </w:rPr>
      </w:pPr>
    </w:p>
    <w:p w:rsidR="00096865" w:rsidRPr="00AA5BD2" w:rsidRDefault="00096865"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proofErr w:type="gramStart"/>
      <w:r w:rsidRPr="00AA5BD2">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AA5BD2" w:rsidRDefault="000F4D7B"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proofErr w:type="gramStart"/>
      <w:r w:rsidRPr="00AA5BD2">
        <w:rPr>
          <w:rFonts w:ascii="GHEA Grapalat" w:hAnsi="GHEA Grapalat"/>
        </w:rPr>
        <w:t>Предъявляемые</w:t>
      </w:r>
      <w:proofErr w:type="gramEnd"/>
      <w:r w:rsidRPr="00AA5BD2">
        <w:rPr>
          <w:rFonts w:ascii="GHEA Grapalat" w:hAnsi="GHEA Grapalat"/>
        </w:rPr>
        <w:t xml:space="preserve"> к участнику:</w:t>
      </w:r>
    </w:p>
    <w:p w:rsidR="004175B6" w:rsidRPr="00AA5BD2" w:rsidRDefault="003F264A"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 xml:space="preserve">квалификационный критерий "Профессиональный опыт" </w:t>
      </w:r>
      <w:r w:rsidRPr="00AA5BD2">
        <w:rPr>
          <w:rFonts w:ascii="GHEA Grapalat" w:hAnsi="GHEA Grapalat"/>
        </w:rPr>
        <w:lastRenderedPageBreak/>
        <w:t>устанавливается и оценивается в следующем порядке:</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6E379A">
      <w:pPr>
        <w:widowControl w:val="0"/>
        <w:spacing w:after="160" w:line="360" w:lineRule="auto"/>
        <w:ind w:firstLine="567"/>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 xml:space="preserve">огичным является факт поставки </w:t>
      </w:r>
      <w:proofErr w:type="spellStart"/>
      <w:r w:rsidRPr="00087461">
        <w:rPr>
          <w:rFonts w:ascii="GHEA Grapalat" w:hAnsi="GHEA Grapalat"/>
          <w:u w:val="single"/>
        </w:rPr>
        <w:t>___________________</w:t>
      </w:r>
      <w:r w:rsidR="006E379A" w:rsidRPr="00087461">
        <w:rPr>
          <w:rFonts w:ascii="GHEA Grapalat" w:hAnsi="GHEA Grapalat"/>
          <w:u w:val="single"/>
        </w:rPr>
        <w:t>_</w:t>
      </w:r>
      <w:r w:rsidR="00087461" w:rsidRPr="00087461">
        <w:rPr>
          <w:rFonts w:ascii="GHEA Grapalat" w:hAnsi="GHEA Grapalat"/>
          <w:u w:val="single"/>
        </w:rPr>
        <w:t>пищевых</w:t>
      </w:r>
      <w:proofErr w:type="spellEnd"/>
      <w:r w:rsidR="00087461" w:rsidRPr="00087461">
        <w:rPr>
          <w:rFonts w:ascii="GHEA Grapalat" w:hAnsi="GHEA Grapalat"/>
          <w:u w:val="single"/>
        </w:rPr>
        <w:t xml:space="preserve"> продуктов</w:t>
      </w:r>
      <w:r w:rsidR="006E379A" w:rsidRPr="00AA5BD2">
        <w:rPr>
          <w:rFonts w:ascii="GHEA Grapalat" w:hAnsi="GHEA Grapalat"/>
        </w:rPr>
        <w:t>________________</w:t>
      </w:r>
      <w:r w:rsidRPr="00AA5BD2">
        <w:rPr>
          <w:rFonts w:ascii="GHEA Grapalat" w:hAnsi="GHEA Grapalat"/>
        </w:rPr>
        <w:t>_</w:t>
      </w:r>
      <w:r w:rsidR="006E379A" w:rsidRPr="00AA5BD2">
        <w:rPr>
          <w:rFonts w:ascii="GHEA Grapalat" w:hAnsi="GHEA Grapalat"/>
        </w:rPr>
        <w:t xml:space="preserve"> товаров.</w:t>
      </w:r>
    </w:p>
    <w:p w:rsidR="00AF5ECF" w:rsidRPr="00AA5BD2" w:rsidRDefault="00AF5ECF" w:rsidP="006E379A">
      <w:pPr>
        <w:widowControl w:val="0"/>
        <w:tabs>
          <w:tab w:val="left" w:pos="1134"/>
        </w:tabs>
        <w:spacing w:after="160" w:line="360" w:lineRule="auto"/>
        <w:ind w:firstLine="567"/>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 xml:space="preserve">квалификация участника по части этого критерия оценивается удовлетворительно, если </w:t>
      </w:r>
      <w:proofErr w:type="gramStart"/>
      <w:r w:rsidRPr="00AA5BD2">
        <w:rPr>
          <w:rFonts w:ascii="GHEA Grapalat" w:hAnsi="GHEA Grapalat"/>
        </w:rPr>
        <w:t>последний</w:t>
      </w:r>
      <w:proofErr w:type="gramEnd"/>
      <w:r w:rsidRPr="00AA5BD2">
        <w:rPr>
          <w:rFonts w:ascii="GHEA Grapalat" w:hAnsi="GHEA Grapalat"/>
        </w:rPr>
        <w:t xml:space="preserve"> обеспечивает требование, предусмотренное настоящим подпунктом;</w:t>
      </w:r>
    </w:p>
    <w:p w:rsidR="00AF5ECF" w:rsidRPr="00AA5BD2" w:rsidRDefault="003F264A" w:rsidP="006E379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 xml:space="preserve">квалификация участника по части этого критерия оценивается удовлетворительно, если </w:t>
      </w:r>
      <w:proofErr w:type="gramStart"/>
      <w:r w:rsidRPr="00AA5BD2">
        <w:rPr>
          <w:rFonts w:ascii="GHEA Grapalat" w:hAnsi="GHEA Grapalat"/>
        </w:rPr>
        <w:t>последний</w:t>
      </w:r>
      <w:proofErr w:type="gramEnd"/>
      <w:r w:rsidRPr="00AA5BD2">
        <w:rPr>
          <w:rFonts w:ascii="GHEA Grapalat" w:hAnsi="GHEA Grapalat"/>
        </w:rPr>
        <w:t xml:space="preserve"> обеспечивает требование, предусмотренное настоящим подпунктом;</w:t>
      </w:r>
    </w:p>
    <w:p w:rsidR="00305F6D" w:rsidRPr="00AA5BD2" w:rsidRDefault="00147F14"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6E379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6E379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 xml:space="preserve">квалификация участника по части этого критерия оценивается удовлетворительно, если </w:t>
      </w:r>
      <w:proofErr w:type="gramStart"/>
      <w:r w:rsidRPr="00AA5BD2">
        <w:rPr>
          <w:rFonts w:ascii="GHEA Grapalat" w:hAnsi="GHEA Grapalat"/>
          <w:sz w:val="24"/>
          <w:szCs w:val="24"/>
        </w:rPr>
        <w:t>последний</w:t>
      </w:r>
      <w:proofErr w:type="gramEnd"/>
      <w:r w:rsidRPr="00AA5BD2">
        <w:rPr>
          <w:rFonts w:ascii="GHEA Grapalat" w:hAnsi="GHEA Grapalat"/>
          <w:sz w:val="24"/>
          <w:szCs w:val="24"/>
        </w:rPr>
        <w:t xml:space="preserve">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количество 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lastRenderedPageBreak/>
        <w:t>б.</w:t>
      </w:r>
      <w:r w:rsidR="006E379A" w:rsidRPr="00AA5BD2">
        <w:rPr>
          <w:rFonts w:ascii="GHEA Grapalat" w:hAnsi="GHEA Grapalat"/>
        </w:rPr>
        <w:tab/>
      </w:r>
      <w:r w:rsidRPr="00AA5BD2">
        <w:rPr>
          <w:rFonts w:ascii="GHEA Grapalat" w:hAnsi="GHEA Grapalat"/>
        </w:rPr>
        <w:t xml:space="preserve">квалификация участника по части этого критерия оценивается удовлетворительно, если </w:t>
      </w:r>
      <w:proofErr w:type="gramStart"/>
      <w:r w:rsidRPr="00AA5BD2">
        <w:rPr>
          <w:rFonts w:ascii="GHEA Grapalat" w:hAnsi="GHEA Grapalat"/>
        </w:rPr>
        <w:t>последний</w:t>
      </w:r>
      <w:proofErr w:type="gramEnd"/>
      <w:r w:rsidRPr="00AA5BD2">
        <w:rPr>
          <w:rFonts w:ascii="GHEA Grapalat" w:hAnsi="GHEA Grapalat"/>
        </w:rPr>
        <w:t xml:space="preserve"> обеспечивает требование, предусмотренное настоящим подпунктом.</w:t>
      </w:r>
    </w:p>
    <w:p w:rsidR="000A6B75" w:rsidRPr="00AA5BD2" w:rsidRDefault="000A6B75" w:rsidP="006E379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6E379A">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6E379A">
      <w:pPr>
        <w:pStyle w:val="23"/>
        <w:widowControl w:val="0"/>
        <w:tabs>
          <w:tab w:val="left" w:pos="1134"/>
        </w:tabs>
        <w:spacing w:after="160" w:line="336" w:lineRule="auto"/>
        <w:ind w:firstLine="567"/>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6E379A">
      <w:pPr>
        <w:pStyle w:val="23"/>
        <w:widowControl w:val="0"/>
        <w:tabs>
          <w:tab w:val="left" w:pos="1134"/>
        </w:tabs>
        <w:spacing w:after="160" w:line="336" w:lineRule="auto"/>
        <w:ind w:firstLine="567"/>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6E379A">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DA3A61">
      <w:pPr>
        <w:widowControl w:val="0"/>
        <w:spacing w:after="160" w:line="360" w:lineRule="auto"/>
        <w:ind w:firstLine="567"/>
        <w:jc w:val="both"/>
        <w:rPr>
          <w:rFonts w:ascii="GHEA Grapalat" w:hAnsi="GHEA Grapalat"/>
          <w:b/>
        </w:rPr>
      </w:pPr>
    </w:p>
    <w:p w:rsidR="00096865" w:rsidRPr="00AA5BD2" w:rsidRDefault="002B32D6" w:rsidP="00DA3A61">
      <w:pPr>
        <w:widowControl w:val="0"/>
        <w:spacing w:after="160" w:line="360" w:lineRule="auto"/>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Согласно статье 29 Закона участник вправе требовать от заказчика разъяснения приглашения.</w:t>
      </w:r>
    </w:p>
    <w:p w:rsidR="00096865" w:rsidRPr="00AA5BD2" w:rsidRDefault="00096865" w:rsidP="00DA3A61">
      <w:pPr>
        <w:widowControl w:val="0"/>
        <w:autoSpaceDE w:val="0"/>
        <w:autoSpaceDN w:val="0"/>
        <w:adjustRightInd w:val="0"/>
        <w:spacing w:after="160" w:line="360" w:lineRule="auto"/>
        <w:ind w:firstLine="567"/>
        <w:jc w:val="both"/>
        <w:rPr>
          <w:rFonts w:ascii="GHEA Grapalat" w:hAnsi="GHEA Grapalat"/>
        </w:rPr>
      </w:pPr>
      <w:r w:rsidRPr="00AA5BD2">
        <w:rPr>
          <w:rFonts w:ascii="GHEA Grapalat" w:hAnsi="GHEA Grapalat"/>
        </w:rPr>
        <w:t xml:space="preserve">Участник имеет право </w:t>
      </w:r>
      <w:r w:rsidR="00FE2D3D">
        <w:rPr>
          <w:rFonts w:ascii="GHEA Grapalat" w:hAnsi="GHEA Grapalat"/>
        </w:rPr>
        <w:t>письменно</w:t>
      </w:r>
      <w:r w:rsidRPr="00AA5BD2">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FE2D3D">
        <w:rPr>
          <w:rFonts w:ascii="GHEA Grapalat" w:hAnsi="GHEA Grapalat"/>
        </w:rPr>
        <w:t>письменно</w:t>
      </w:r>
      <w:r w:rsidR="00FE2D3D" w:rsidRPr="00AA5BD2">
        <w:rPr>
          <w:rFonts w:ascii="GHEA Grapalat" w:hAnsi="GHEA Grapalat"/>
        </w:rPr>
        <w:t xml:space="preserve"> </w:t>
      </w:r>
      <w:r w:rsidRPr="00AA5BD2">
        <w:rPr>
          <w:rFonts w:ascii="GHEA Grapalat" w:hAnsi="GHEA Grapalat"/>
        </w:rPr>
        <w:t xml:space="preserve">предоставляет </w:t>
      </w:r>
      <w:r w:rsidRPr="00AA5BD2">
        <w:rPr>
          <w:rFonts w:ascii="GHEA Grapalat" w:hAnsi="GHEA Grapalat"/>
        </w:rPr>
        <w:lastRenderedPageBreak/>
        <w:t>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t>
      </w:r>
      <w:proofErr w:type="spellStart"/>
      <w:r w:rsidRPr="00AA5BD2">
        <w:rPr>
          <w:rFonts w:ascii="GHEA Grapalat" w:hAnsi="GHEA Grapalat"/>
        </w:rPr>
        <w:t>www.procurement.am</w:t>
      </w:r>
      <w:proofErr w:type="spellEnd"/>
      <w:r w:rsidRPr="00AA5BD2">
        <w:rPr>
          <w:rFonts w:ascii="GHEA Grapalat" w:hAnsi="GHEA Grapalat"/>
        </w:rPr>
        <w:t xml:space="preserve">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6E379A">
      <w:pPr>
        <w:widowControl w:val="0"/>
        <w:tabs>
          <w:tab w:val="left" w:pos="1134"/>
        </w:tabs>
        <w:autoSpaceDE w:val="0"/>
        <w:autoSpaceDN w:val="0"/>
        <w:adjustRightInd w:val="0"/>
        <w:spacing w:after="160" w:line="360" w:lineRule="auto"/>
        <w:ind w:firstLine="567"/>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proofErr w:type="gramStart"/>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AA5BD2">
        <w:rPr>
          <w:rFonts w:ascii="Sylfaen" w:hAnsi="Sylfaen"/>
          <w:lang w:val="hy-AM"/>
        </w:rPr>
        <w:t xml:space="preserve"> </w:t>
      </w:r>
      <w:r w:rsidR="00993124" w:rsidRPr="00C6146A">
        <w:rPr>
          <w:rFonts w:ascii="GHEA Grapalat" w:hAnsi="GHEA Grapalat"/>
        </w:rPr>
        <w:t>приглашением.</w:t>
      </w:r>
      <w:r w:rsidRPr="00AA5BD2">
        <w:rPr>
          <w:rFonts w:ascii="GHEA Grapalat" w:hAnsi="GHEA Grapalat"/>
        </w:rPr>
        <w:t xml:space="preserve">. При этом участник в письменной форме уведомляется об основаниях </w:t>
      </w:r>
      <w:proofErr w:type="spellStart"/>
      <w:r w:rsidRPr="00AA5BD2">
        <w:rPr>
          <w:rFonts w:ascii="GHEA Grapalat" w:hAnsi="GHEA Grapalat"/>
        </w:rPr>
        <w:t>непредоставления</w:t>
      </w:r>
      <w:proofErr w:type="spellEnd"/>
      <w:r w:rsidRPr="00AA5BD2">
        <w:rPr>
          <w:rFonts w:ascii="GHEA Grapalat" w:hAnsi="GHEA Grapalat"/>
        </w:rPr>
        <w:t xml:space="preserve"> разъяснения в течение двух календарных дней, следующих за днем получения запроса.</w:t>
      </w:r>
      <w:proofErr w:type="gramEnd"/>
    </w:p>
    <w:p w:rsidR="00096865" w:rsidRPr="00AA5BD2" w:rsidRDefault="00096865" w:rsidP="005A180A">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AA5BD2">
        <w:rPr>
          <w:rFonts w:ascii="GHEA Grapalat" w:hAnsi="GHEA Grapalat"/>
        </w:rPr>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Pr="00AA5BD2" w:rsidRDefault="00096865" w:rsidP="005A180A">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5A180A" w:rsidRPr="00AA5BD2" w:rsidRDefault="005A180A" w:rsidP="00DA3A61">
      <w:pPr>
        <w:widowControl w:val="0"/>
        <w:spacing w:after="160" w:line="360" w:lineRule="auto"/>
        <w:jc w:val="center"/>
        <w:rPr>
          <w:rFonts w:ascii="GHEA Grapalat" w:hAnsi="GHEA Grapalat" w:cs="Arial Unicode"/>
        </w:rPr>
      </w:pPr>
    </w:p>
    <w:p w:rsidR="00096865" w:rsidRPr="00AA5BD2" w:rsidRDefault="00955A1E" w:rsidP="005A180A">
      <w:pPr>
        <w:widowControl w:val="0"/>
        <w:spacing w:after="160" w:line="360" w:lineRule="auto"/>
        <w:jc w:val="center"/>
        <w:rPr>
          <w:rFonts w:ascii="GHEA Grapalat" w:hAnsi="GHEA Grapalat" w:cs="Arial"/>
          <w:b/>
        </w:rPr>
      </w:pPr>
      <w:r w:rsidRPr="00AA5BD2">
        <w:rPr>
          <w:rFonts w:ascii="GHEA Grapalat" w:hAnsi="GHEA Grapalat"/>
          <w:b/>
        </w:rPr>
        <w:t>4. ПОРЯДОК ПОДАЧИ ЗАЯВКИ</w:t>
      </w:r>
    </w:p>
    <w:p w:rsidR="00096865" w:rsidRPr="00AA5BD2" w:rsidRDefault="00096865" w:rsidP="005A180A">
      <w:pPr>
        <w:widowControl w:val="0"/>
        <w:tabs>
          <w:tab w:val="left" w:pos="1134"/>
        </w:tabs>
        <w:spacing w:after="160" w:line="360" w:lineRule="auto"/>
        <w:ind w:firstLine="567"/>
        <w:jc w:val="both"/>
        <w:rPr>
          <w:rFonts w:ascii="GHEA Grapalat" w:hAnsi="GHEA Grapalat"/>
        </w:rPr>
      </w:pPr>
      <w:r w:rsidRPr="00AA5BD2">
        <w:rPr>
          <w:rFonts w:ascii="GHEA Grapalat" w:hAnsi="GHEA Grapalat"/>
        </w:rPr>
        <w:t>4.1</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A5BD2" w:rsidRDefault="00096865" w:rsidP="00DA3A61">
      <w:pPr>
        <w:pStyle w:val="23"/>
        <w:widowControl w:val="0"/>
        <w:spacing w:after="160"/>
        <w:ind w:firstLine="567"/>
        <w:rPr>
          <w:rFonts w:ascii="GHEA Grapalat" w:hAnsi="GHEA Grapalat" w:cs="Sylfaen"/>
          <w:sz w:val="24"/>
          <w:szCs w:val="24"/>
        </w:rPr>
      </w:pPr>
      <w:r w:rsidRPr="00AA5BD2">
        <w:rPr>
          <w:rFonts w:ascii="GHEA Grapalat" w:hAnsi="GHEA Grapalat"/>
          <w:sz w:val="24"/>
          <w:szCs w:val="24"/>
        </w:rPr>
        <w:t xml:space="preserve">Участник может подать </w:t>
      </w:r>
      <w:proofErr w:type="gramStart"/>
      <w:r w:rsidRPr="00AA5BD2">
        <w:rPr>
          <w:rFonts w:ascii="GHEA Grapalat" w:hAnsi="GHEA Grapalat"/>
          <w:sz w:val="24"/>
          <w:szCs w:val="24"/>
        </w:rPr>
        <w:t>заявку</w:t>
      </w:r>
      <w:proofErr w:type="gramEnd"/>
      <w:r w:rsidRPr="00AA5BD2">
        <w:rPr>
          <w:rFonts w:ascii="GHEA Grapalat" w:hAnsi="GHEA Grapalat"/>
          <w:sz w:val="24"/>
          <w:szCs w:val="24"/>
        </w:rPr>
        <w:t xml:space="preserve"> как для каждого лота, так и для нескольких </w:t>
      </w:r>
      <w:r w:rsidRPr="00AA5BD2">
        <w:rPr>
          <w:rFonts w:ascii="GHEA Grapalat" w:hAnsi="GHEA Grapalat"/>
          <w:sz w:val="24"/>
          <w:szCs w:val="24"/>
        </w:rPr>
        <w:lastRenderedPageBreak/>
        <w:t>или всех лотов</w:t>
      </w:r>
      <w:r w:rsidRPr="00AA5BD2">
        <w:rPr>
          <w:rStyle w:val="af6"/>
          <w:rFonts w:ascii="GHEA Grapalat" w:hAnsi="GHEA Grapalat"/>
          <w:sz w:val="24"/>
          <w:szCs w:val="24"/>
        </w:rPr>
        <w:footnoteReference w:id="2"/>
      </w:r>
      <w:r w:rsidR="005A180A" w:rsidRPr="00AA5BD2">
        <w:rPr>
          <w:rFonts w:ascii="GHEA Grapalat" w:hAnsi="GHEA Grapalat"/>
          <w:sz w:val="24"/>
          <w:szCs w:val="24"/>
        </w:rPr>
        <w:t>.</w:t>
      </w:r>
    </w:p>
    <w:p w:rsidR="00096865" w:rsidRPr="00AA5BD2" w:rsidRDefault="000946A3" w:rsidP="00DA3A61">
      <w:pPr>
        <w:pStyle w:val="23"/>
        <w:widowControl w:val="0"/>
        <w:spacing w:after="160"/>
        <w:ind w:firstLine="567"/>
        <w:rPr>
          <w:rFonts w:ascii="GHEA Grapalat" w:hAnsi="GHEA Grapalat" w:cs="Sylfaen"/>
          <w:sz w:val="24"/>
          <w:szCs w:val="24"/>
        </w:rPr>
      </w:pPr>
      <w:r w:rsidRPr="00AA5BD2">
        <w:rPr>
          <w:rFonts w:ascii="GHEA Grapalat" w:hAnsi="GHEA Grapalat"/>
          <w:sz w:val="24"/>
          <w:szCs w:val="24"/>
        </w:rPr>
        <w:t>Заявка подается до истечения срока, установленного для этого настоящим Приглашением.</w:t>
      </w:r>
    </w:p>
    <w:p w:rsidR="00096865" w:rsidRPr="00AA5BD2" w:rsidRDefault="000946A3" w:rsidP="00DA3A61">
      <w:pPr>
        <w:pStyle w:val="23"/>
        <w:widowControl w:val="0"/>
        <w:spacing w:after="160"/>
        <w:ind w:firstLine="567"/>
        <w:rPr>
          <w:rFonts w:ascii="GHEA Grapalat" w:hAnsi="GHEA Grapalat" w:cs="Sylfaen"/>
          <w:sz w:val="24"/>
          <w:szCs w:val="24"/>
        </w:rPr>
      </w:pPr>
      <w:r w:rsidRPr="00AA5BD2">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F83103" w:rsidRDefault="00F83103" w:rsidP="00F83103">
      <w:pPr>
        <w:pStyle w:val="23"/>
        <w:widowControl w:val="0"/>
        <w:tabs>
          <w:tab w:val="left" w:pos="1134"/>
        </w:tabs>
        <w:spacing w:after="160"/>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представить в комиссию по адресу </w:t>
      </w:r>
      <w:proofErr w:type="gramStart"/>
      <w:r w:rsidR="00087461" w:rsidRPr="009F7516">
        <w:rPr>
          <w:rFonts w:ascii="GHEA Grapalat" w:hAnsi="GHEA Grapalat"/>
          <w:i/>
          <w:sz w:val="24"/>
          <w:szCs w:val="24"/>
        </w:rPr>
        <w:t>Араратский</w:t>
      </w:r>
      <w:proofErr w:type="gramEnd"/>
      <w:r w:rsidR="00087461" w:rsidRPr="009F7516">
        <w:rPr>
          <w:rFonts w:ascii="GHEA Grapalat" w:hAnsi="GHEA Grapalat"/>
          <w:i/>
          <w:sz w:val="24"/>
          <w:szCs w:val="24"/>
        </w:rPr>
        <w:t xml:space="preserve"> область г. </w:t>
      </w:r>
      <w:proofErr w:type="spellStart"/>
      <w:r w:rsidR="00087461" w:rsidRPr="009F7516">
        <w:rPr>
          <w:rFonts w:ascii="GHEA Grapalat" w:hAnsi="GHEA Grapalat"/>
          <w:i/>
          <w:sz w:val="24"/>
          <w:szCs w:val="24"/>
        </w:rPr>
        <w:t>Масис</w:t>
      </w:r>
      <w:proofErr w:type="spellEnd"/>
      <w:r w:rsidR="00087461" w:rsidRPr="009F7516">
        <w:rPr>
          <w:rFonts w:ascii="GHEA Grapalat" w:hAnsi="GHEA Grapalat"/>
          <w:i/>
          <w:sz w:val="24"/>
          <w:szCs w:val="24"/>
        </w:rPr>
        <w:t xml:space="preserve"> </w:t>
      </w:r>
      <w:proofErr w:type="spellStart"/>
      <w:r w:rsidR="00087461" w:rsidRPr="009F7516">
        <w:rPr>
          <w:rFonts w:ascii="GHEA Grapalat" w:hAnsi="GHEA Grapalat"/>
          <w:i/>
          <w:sz w:val="24"/>
          <w:szCs w:val="24"/>
        </w:rPr>
        <w:t>Ереванян</w:t>
      </w:r>
      <w:proofErr w:type="spellEnd"/>
      <w:r w:rsidR="00087461" w:rsidRPr="009F7516">
        <w:rPr>
          <w:rFonts w:ascii="GHEA Grapalat" w:hAnsi="GHEA Grapalat"/>
          <w:i/>
          <w:sz w:val="24"/>
          <w:szCs w:val="24"/>
        </w:rPr>
        <w:t xml:space="preserve"> 58</w:t>
      </w:r>
      <w:r w:rsidR="00087461" w:rsidRPr="00087461">
        <w:rPr>
          <w:rFonts w:ascii="GHEA Grapalat" w:hAnsi="GHEA Grapalat"/>
          <w:i/>
          <w:sz w:val="24"/>
          <w:szCs w:val="24"/>
        </w:rPr>
        <w:t xml:space="preserve"> </w:t>
      </w:r>
      <w:r>
        <w:rPr>
          <w:rFonts w:ascii="GHEA Grapalat" w:hAnsi="GHEA Grapalat"/>
          <w:sz w:val="24"/>
          <w:szCs w:val="24"/>
        </w:rPr>
        <w:t>не позднее, чем "</w:t>
      </w:r>
      <w:r w:rsidR="00087461" w:rsidRPr="00087461">
        <w:rPr>
          <w:rFonts w:ascii="GHEA Grapalat" w:hAnsi="GHEA Grapalat"/>
          <w:sz w:val="24"/>
          <w:szCs w:val="24"/>
        </w:rPr>
        <w:t>13</w:t>
      </w:r>
      <w:r w:rsidR="00087461" w:rsidRPr="00087461">
        <w:rPr>
          <w:rFonts w:ascii="GHEA Grapalat" w:hAnsi="GHEA Grapalat"/>
          <w:sz w:val="24"/>
          <w:szCs w:val="24"/>
          <w:vertAlign w:val="superscript"/>
        </w:rPr>
        <w:t>00</w:t>
      </w:r>
      <w:r>
        <w:rPr>
          <w:rFonts w:ascii="GHEA Grapalat" w:hAnsi="GHEA Grapalat"/>
          <w:sz w:val="24"/>
          <w:szCs w:val="24"/>
        </w:rPr>
        <w:t>" часов "</w:t>
      </w:r>
      <w:r w:rsidR="00087461" w:rsidRPr="00087461">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F83103" w:rsidRDefault="00F83103" w:rsidP="00F83103">
      <w:pPr>
        <w:pStyle w:val="23"/>
        <w:widowControl w:val="0"/>
        <w:spacing w:after="160" w:line="3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087461" w:rsidRPr="00087461">
        <w:rPr>
          <w:rFonts w:ascii="GHEA Grapalat" w:hAnsi="GHEA Grapalat"/>
          <w:sz w:val="24"/>
          <w:szCs w:val="24"/>
        </w:rPr>
        <w:t>Асмик</w:t>
      </w:r>
      <w:proofErr w:type="spellEnd"/>
      <w:r w:rsidR="00087461" w:rsidRPr="00087461">
        <w:rPr>
          <w:rFonts w:ascii="GHEA Grapalat" w:hAnsi="GHEA Grapalat"/>
          <w:sz w:val="24"/>
          <w:szCs w:val="24"/>
        </w:rPr>
        <w:t xml:space="preserve"> </w:t>
      </w:r>
      <w:proofErr w:type="spellStart"/>
      <w:r w:rsidR="00087461" w:rsidRPr="00087461">
        <w:rPr>
          <w:rFonts w:ascii="GHEA Grapalat" w:hAnsi="GHEA Grapalat"/>
          <w:sz w:val="24"/>
          <w:szCs w:val="24"/>
        </w:rPr>
        <w:t>Ёлян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5BD2" w:rsidRDefault="005A180A" w:rsidP="005A180A">
      <w:pPr>
        <w:pStyle w:val="23"/>
        <w:widowControl w:val="0"/>
        <w:tabs>
          <w:tab w:val="left" w:pos="1134"/>
        </w:tabs>
        <w:spacing w:after="160"/>
        <w:ind w:firstLine="567"/>
        <w:rPr>
          <w:rFonts w:ascii="GHEA Grapalat" w:hAnsi="GHEA Grapalat"/>
          <w:sz w:val="24"/>
          <w:szCs w:val="24"/>
        </w:rPr>
      </w:pPr>
      <w:r w:rsidRPr="00AA5BD2">
        <w:rPr>
          <w:rFonts w:ascii="GHEA Grapalat" w:hAnsi="GHEA Grapalat"/>
          <w:sz w:val="24"/>
          <w:szCs w:val="24"/>
        </w:rPr>
        <w:t xml:space="preserve"> </w:t>
      </w:r>
      <w:r w:rsidR="00B67CCD" w:rsidRPr="00AA5BD2">
        <w:rPr>
          <w:rFonts w:ascii="GHEA Grapalat" w:hAnsi="GHEA Grapalat"/>
          <w:sz w:val="24"/>
          <w:szCs w:val="24"/>
        </w:rPr>
        <w:t>4.3.</w:t>
      </w:r>
      <w:r w:rsidRPr="00AA5BD2">
        <w:rPr>
          <w:rFonts w:ascii="GHEA Grapalat" w:hAnsi="GHEA Grapalat"/>
          <w:sz w:val="24"/>
          <w:szCs w:val="24"/>
        </w:rPr>
        <w:tab/>
      </w:r>
      <w:r w:rsidR="00B67CCD" w:rsidRPr="00AA5BD2">
        <w:rPr>
          <w:rFonts w:ascii="GHEA Grapalat" w:hAnsi="GHEA Grapalat"/>
          <w:sz w:val="24"/>
          <w:szCs w:val="24"/>
        </w:rPr>
        <w:t>В заявке участник представляет:</w:t>
      </w:r>
    </w:p>
    <w:p w:rsidR="00690528" w:rsidRPr="00C6146A" w:rsidRDefault="00690528" w:rsidP="00D111FB">
      <w:pPr>
        <w:spacing w:line="360" w:lineRule="auto"/>
        <w:jc w:val="both"/>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D111FB">
      <w:pPr>
        <w:spacing w:line="360" w:lineRule="auto"/>
        <w:jc w:val="both"/>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D111FB">
      <w:pPr>
        <w:spacing w:line="360" w:lineRule="auto"/>
        <w:jc w:val="both"/>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021559" w:rsidRPr="00C6146A">
        <w:rPr>
          <w:rFonts w:ascii="GHEA Grapalat" w:hAnsi="GHEA Grapalat"/>
        </w:rPr>
        <w:t xml:space="preserve"> </w:t>
      </w:r>
    </w:p>
    <w:p w:rsidR="002328FD" w:rsidRPr="00C6146A" w:rsidRDefault="002328FD" w:rsidP="00D111FB">
      <w:pPr>
        <w:spacing w:line="360" w:lineRule="auto"/>
        <w:jc w:val="both"/>
        <w:rPr>
          <w:rFonts w:ascii="GHEA Grapalat" w:hAnsi="GHEA Grapalat"/>
        </w:rPr>
      </w:pPr>
      <w:r w:rsidRPr="00C6146A">
        <w:rPr>
          <w:rFonts w:ascii="GHEA Grapalat" w:hAnsi="GHEA Grapalat"/>
        </w:rPr>
        <w:t xml:space="preserve">в) </w:t>
      </w:r>
      <w:r w:rsidRPr="00AA5BD2">
        <w:rPr>
          <w:rFonts w:ascii="GHEA Grapalat" w:hAnsi="GHEA Grapalat"/>
        </w:rPr>
        <w:t xml:space="preserve">объявление об отсутствии злоупотребления доминирующим положением и </w:t>
      </w:r>
      <w:proofErr w:type="spellStart"/>
      <w:r w:rsidRPr="00AA5BD2">
        <w:rPr>
          <w:rFonts w:ascii="GHEA Grapalat" w:hAnsi="GHEA Grapalat"/>
        </w:rPr>
        <w:t>антиконкурентного</w:t>
      </w:r>
      <w:proofErr w:type="spellEnd"/>
      <w:r w:rsidRPr="00AA5BD2">
        <w:rPr>
          <w:rFonts w:ascii="GHEA Grapalat" w:hAnsi="GHEA Grapalat"/>
        </w:rPr>
        <w:t xml:space="preserve"> соглашения в рамках настоящей процедуры</w:t>
      </w:r>
    </w:p>
    <w:p w:rsidR="00690528" w:rsidRPr="00C6146A" w:rsidRDefault="00690528" w:rsidP="00D111FB">
      <w:pPr>
        <w:spacing w:line="360" w:lineRule="auto"/>
        <w:jc w:val="both"/>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 xml:space="preserve">одновременного участия </w:t>
      </w:r>
      <w:proofErr w:type="spellStart"/>
      <w:r w:rsidR="007600BD" w:rsidRPr="00C6146A">
        <w:rPr>
          <w:rFonts w:ascii="GHEA Grapalat" w:hAnsi="GHEA Grapalat"/>
        </w:rPr>
        <w:t>взаимосвязянных</w:t>
      </w:r>
      <w:proofErr w:type="spellEnd"/>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D111FB">
      <w:pPr>
        <w:spacing w:line="360" w:lineRule="auto"/>
        <w:jc w:val="both"/>
        <w:rPr>
          <w:rFonts w:ascii="GHEA Grapalat" w:hAnsi="GHEA Grapalat"/>
        </w:rPr>
      </w:pPr>
      <w:proofErr w:type="spellStart"/>
      <w:r w:rsidRPr="00C6146A">
        <w:rPr>
          <w:rFonts w:ascii="GHEA Grapalat" w:hAnsi="GHEA Grapalat"/>
        </w:rPr>
        <w:lastRenderedPageBreak/>
        <w:t>д</w:t>
      </w:r>
      <w:proofErr w:type="spellEnd"/>
      <w:r w:rsidRPr="00C6146A">
        <w:rPr>
          <w:rFonts w:ascii="GHEA Grapalat" w:hAnsi="GHEA Grapalat"/>
        </w:rPr>
        <w:t xml:space="preserve">)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w:t>
      </w:r>
      <w:r w:rsidR="00087461">
        <w:rPr>
          <w:rFonts w:ascii="GHEA Grapalat" w:hAnsi="GHEA Grapalat"/>
        </w:rPr>
        <w:t>менование предлагаемого товара</w:t>
      </w:r>
      <w:r w:rsidR="00087461" w:rsidRPr="00087461">
        <w:rPr>
          <w:rFonts w:ascii="GHEA Grapalat" w:hAnsi="GHEA Grapalat"/>
        </w:rPr>
        <w:t xml:space="preserve"> </w:t>
      </w:r>
      <w:r w:rsidRPr="00C6146A">
        <w:rPr>
          <w:rFonts w:ascii="GHEA Grapalat" w:hAnsi="GHEA Grapalat"/>
        </w:rPr>
        <w:t>(</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0920AF" w:rsidRPr="008A38EF">
        <w:rPr>
          <w:vertAlign w:val="superscript"/>
        </w:rPr>
        <w:footnoteReference w:id="3"/>
      </w:r>
      <w:r w:rsidR="000920AF" w:rsidRPr="00C6146A">
        <w:rPr>
          <w:rFonts w:ascii="GHEA Grapalat" w:hAnsi="GHEA Grapalat"/>
          <w:vertAlign w:val="superscript"/>
        </w:rPr>
        <w:t>,</w:t>
      </w:r>
      <w:r w:rsidRPr="00C6146A">
        <w:rPr>
          <w:rFonts w:ascii="GHEA Grapalat" w:hAnsi="GHEA Grapalat"/>
          <w:vertAlign w:val="superscript"/>
        </w:rPr>
        <w:t xml:space="preserve"> </w:t>
      </w:r>
    </w:p>
    <w:p w:rsidR="0040794F" w:rsidRPr="00AA5BD2" w:rsidRDefault="00690528" w:rsidP="00D111FB">
      <w:pPr>
        <w:pStyle w:val="norm"/>
        <w:widowControl w:val="0"/>
        <w:tabs>
          <w:tab w:val="left" w:pos="1134"/>
        </w:tabs>
        <w:spacing w:after="160" w:line="360" w:lineRule="auto"/>
        <w:ind w:firstLine="567"/>
        <w:rPr>
          <w:rFonts w:ascii="GHEA Grapalat" w:hAnsi="GHEA Grapalat" w:cs="Sylfaen"/>
          <w:sz w:val="24"/>
          <w:szCs w:val="24"/>
        </w:rPr>
      </w:pPr>
      <w:proofErr w:type="gramStart"/>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0040794F" w:rsidRPr="00AA5BD2">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0040794F" w:rsidRPr="00AA5BD2">
        <w:rPr>
          <w:rFonts w:ascii="GHEA Grapalat" w:hAnsi="GHEA Grapalat"/>
          <w:spacing w:val="-6"/>
          <w:sz w:val="24"/>
          <w:szCs w:val="24"/>
        </w:rPr>
        <w:t>,</w:t>
      </w:r>
      <w:proofErr w:type="gramEnd"/>
      <w:r w:rsidR="0040794F" w:rsidRPr="00AA5BD2">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F83103" w:rsidRDefault="003A0054" w:rsidP="005A180A">
      <w:pPr>
        <w:pStyle w:val="norm"/>
        <w:widowControl w:val="0"/>
        <w:tabs>
          <w:tab w:val="left" w:pos="1134"/>
        </w:tabs>
        <w:spacing w:after="160" w:line="360" w:lineRule="auto"/>
        <w:ind w:firstLine="567"/>
        <w:rPr>
          <w:rFonts w:ascii="GHEA Grapalat" w:hAnsi="GHEA Grapalat"/>
          <w:spacing w:val="-6"/>
          <w:sz w:val="24"/>
          <w:szCs w:val="24"/>
        </w:rPr>
      </w:pPr>
      <w:r w:rsidRPr="00F83103">
        <w:rPr>
          <w:rFonts w:ascii="GHEA Grapalat" w:hAnsi="GHEA Grapalat"/>
          <w:spacing w:val="-6"/>
          <w:sz w:val="24"/>
          <w:szCs w:val="24"/>
        </w:rPr>
        <w:t>ж</w:t>
      </w:r>
      <w:r w:rsidR="002D20E0" w:rsidRPr="00F83103">
        <w:rPr>
          <w:rFonts w:ascii="GHEA Grapalat" w:hAnsi="GHEA Grapalat"/>
          <w:spacing w:val="-6"/>
          <w:sz w:val="24"/>
          <w:szCs w:val="24"/>
        </w:rPr>
        <w:t>) учетный номер налогоплательщика и адрес электронной почты участника</w:t>
      </w:r>
      <w:r w:rsidR="008D2EF3" w:rsidRPr="00F83103">
        <w:rPr>
          <w:rFonts w:ascii="GHEA Grapalat" w:hAnsi="GHEA Grapalat"/>
          <w:spacing w:val="-6"/>
          <w:sz w:val="24"/>
          <w:szCs w:val="24"/>
        </w:rPr>
        <w:t>;</w:t>
      </w:r>
    </w:p>
    <w:p w:rsidR="00B67CCD" w:rsidRPr="00F83103" w:rsidRDefault="007274B9" w:rsidP="005A180A">
      <w:pPr>
        <w:pStyle w:val="norm"/>
        <w:widowControl w:val="0"/>
        <w:tabs>
          <w:tab w:val="left" w:pos="1134"/>
        </w:tabs>
        <w:spacing w:after="160" w:line="360" w:lineRule="auto"/>
        <w:ind w:firstLine="567"/>
        <w:rPr>
          <w:rFonts w:ascii="GHEA Grapalat" w:hAnsi="GHEA Grapalat"/>
          <w:spacing w:val="-6"/>
          <w:sz w:val="24"/>
          <w:szCs w:val="24"/>
        </w:rPr>
      </w:pPr>
      <w:r w:rsidRPr="00F83103">
        <w:rPr>
          <w:rFonts w:ascii="GHEA Grapalat" w:hAnsi="GHEA Grapalat"/>
          <w:spacing w:val="-6"/>
          <w:sz w:val="24"/>
          <w:szCs w:val="24"/>
        </w:rPr>
        <w:t>2</w:t>
      </w:r>
      <w:r w:rsidR="0047117B" w:rsidRPr="00F83103">
        <w:rPr>
          <w:rFonts w:ascii="GHEA Grapalat" w:hAnsi="GHEA Grapalat"/>
          <w:spacing w:val="-6"/>
          <w:sz w:val="24"/>
          <w:szCs w:val="24"/>
        </w:rPr>
        <w:t>)</w:t>
      </w:r>
      <w:r w:rsidR="005A180A" w:rsidRPr="00F83103">
        <w:rPr>
          <w:rFonts w:ascii="GHEA Grapalat" w:hAnsi="GHEA Grapalat"/>
          <w:spacing w:val="-6"/>
          <w:sz w:val="24"/>
          <w:szCs w:val="24"/>
        </w:rPr>
        <w:tab/>
      </w:r>
      <w:r w:rsidR="0047117B" w:rsidRPr="00F83103">
        <w:rPr>
          <w:rFonts w:ascii="GHEA Grapalat" w:hAnsi="GHEA Grapalat"/>
          <w:spacing w:val="-6"/>
          <w:sz w:val="24"/>
          <w:szCs w:val="24"/>
        </w:rPr>
        <w:t>утвержденное им ценовое предложение;</w:t>
      </w:r>
    </w:p>
    <w:p w:rsidR="000845F6" w:rsidRPr="00AA5BD2" w:rsidRDefault="00083266"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4</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5A180A">
      <w:pPr>
        <w:pStyle w:val="norm"/>
        <w:widowControl w:val="0"/>
        <w:tabs>
          <w:tab w:val="left" w:pos="1134"/>
        </w:tabs>
        <w:spacing w:after="160" w:line="360" w:lineRule="auto"/>
        <w:ind w:firstLine="567"/>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DF2FAC" w:rsidRDefault="007574C9" w:rsidP="00DF2FAC">
      <w:pPr>
        <w:spacing w:line="360" w:lineRule="auto"/>
        <w:ind w:firstLine="567"/>
        <w:jc w:val="both"/>
        <w:rPr>
          <w:rFonts w:ascii="GHEA Grapalat" w:hAnsi="GHEA Grapalat"/>
        </w:rPr>
      </w:pPr>
      <w:r w:rsidRPr="00DF2FAC">
        <w:rPr>
          <w:rFonts w:ascii="GHEA Grapalat" w:hAnsi="GHEA Grapalat"/>
        </w:rPr>
        <w:t>При этом</w:t>
      </w:r>
      <w:r w:rsidR="002308D5" w:rsidRPr="00DF2FAC">
        <w:rPr>
          <w:rFonts w:ascii="GHEA Grapalat" w:hAnsi="GHEA Grapalat"/>
        </w:rPr>
        <w:t xml:space="preserve"> </w:t>
      </w:r>
      <w:r w:rsidR="00790115" w:rsidRPr="00DF2FAC">
        <w:rPr>
          <w:rFonts w:ascii="GHEA Grapalat" w:hAnsi="GHEA Grapalat"/>
        </w:rPr>
        <w:t xml:space="preserve">в случае </w:t>
      </w:r>
      <w:r w:rsidRPr="00DF2FAC">
        <w:rPr>
          <w:rFonts w:ascii="GHEA Grapalat" w:hAnsi="GHEA Grapalat"/>
        </w:rPr>
        <w:t>участи</w:t>
      </w:r>
      <w:r w:rsidR="00790115" w:rsidRPr="00DF2FAC">
        <w:rPr>
          <w:rFonts w:ascii="GHEA Grapalat" w:hAnsi="GHEA Grapalat"/>
        </w:rPr>
        <w:t>я</w:t>
      </w:r>
      <w:r w:rsidRPr="00DF2FAC">
        <w:rPr>
          <w:rFonts w:ascii="GHEA Grapalat" w:hAnsi="GHEA Grapalat"/>
        </w:rPr>
        <w:t xml:space="preserve"> в настоящей процедуре в порядке совместной деятельности (консорциумом) </w:t>
      </w:r>
    </w:p>
    <w:p w:rsidR="007574C9" w:rsidRPr="00C6146A" w:rsidRDefault="007574C9" w:rsidP="002E5E12">
      <w:pPr>
        <w:spacing w:line="360" w:lineRule="auto"/>
        <w:ind w:firstLine="567"/>
        <w:jc w:val="both"/>
        <w:rPr>
          <w:rFonts w:ascii="GHEA Grapalat" w:hAnsi="GHEA Grapalat" w:cs="Sylfaen"/>
        </w:rPr>
      </w:pPr>
      <w:r w:rsidRPr="00DF2FAC">
        <w:rPr>
          <w:rFonts w:ascii="GHEA Grapalat" w:hAnsi="GHEA Grapalat"/>
        </w:rPr>
        <w:lastRenderedPageBreak/>
        <w:t xml:space="preserve">• </w:t>
      </w:r>
      <w:r w:rsidR="00F708C5" w:rsidRPr="00DF2FAC">
        <w:rPr>
          <w:rFonts w:ascii="GHEA Grapalat" w:hAnsi="GHEA Grapalat"/>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proofErr w:type="gramStart"/>
      <w:r w:rsidR="007B3ECC" w:rsidRPr="00DF2FAC">
        <w:rPr>
          <w:rFonts w:ascii="GHEA Grapalat" w:hAnsi="GHEA Grapalat"/>
        </w:rPr>
        <w:t>-</w:t>
      </w:r>
      <w:r w:rsidR="00F708C5" w:rsidRPr="00DF2FAC">
        <w:rPr>
          <w:rFonts w:ascii="GHEA Grapalat" w:hAnsi="GHEA Grapalat"/>
        </w:rPr>
        <w:t>п</w:t>
      </w:r>
      <w:proofErr w:type="gramEnd"/>
      <w:r w:rsidR="00F708C5" w:rsidRPr="00DF2FAC">
        <w:rPr>
          <w:rFonts w:ascii="GHEA Grapalat" w:hAnsi="GHEA Grapalat"/>
        </w:rPr>
        <w:t xml:space="preserve">о обязательствам, </w:t>
      </w:r>
      <w:r w:rsidR="007B3ECC" w:rsidRPr="00DF2FAC">
        <w:rPr>
          <w:rFonts w:ascii="GHEA Grapalat" w:hAnsi="GHEA Grapalat"/>
        </w:rPr>
        <w:t xml:space="preserve">взятым </w:t>
      </w:r>
      <w:r w:rsidR="00F708C5" w:rsidRPr="00DF2FAC">
        <w:rPr>
          <w:rFonts w:ascii="GHEA Grapalat" w:hAnsi="GHEA Grapalat"/>
        </w:rPr>
        <w:t>данным членом в соответствии с этим договором,</w:t>
      </w:r>
      <w:r w:rsidR="002E5E12" w:rsidRPr="002E5E12">
        <w:rPr>
          <w:rFonts w:ascii="GHEA Grapalat" w:hAnsi="GHEA Grapalat"/>
        </w:rPr>
        <w:t xml:space="preserve"> </w:t>
      </w:r>
      <w:r w:rsidR="00287CC8" w:rsidRPr="00DF2FAC">
        <w:rPr>
          <w:rFonts w:ascii="GHEA Grapalat" w:hAnsi="GHEA Grapalat"/>
        </w:rPr>
        <w:t>•</w:t>
      </w:r>
      <w:r w:rsidR="00931A1E" w:rsidRPr="00DF2FAC">
        <w:rPr>
          <w:rFonts w:ascii="GHEA Grapalat" w:hAnsi="GHEA Grapalat"/>
        </w:rPr>
        <w:t xml:space="preserve"> </w:t>
      </w:r>
      <w:r w:rsidR="00931A1E" w:rsidRPr="00DF2FAC">
        <w:rPr>
          <w:rFonts w:ascii="GHEA Grapalat" w:hAnsi="GHEA Grapalat" w:hint="eastAsia"/>
        </w:rPr>
        <w:t>ни</w:t>
      </w:r>
      <w:r w:rsidR="00931A1E" w:rsidRPr="00DF2FAC">
        <w:rPr>
          <w:rFonts w:ascii="GHEA Grapalat" w:hAnsi="GHEA Grapalat"/>
        </w:rPr>
        <w:t xml:space="preserve"> </w:t>
      </w:r>
      <w:r w:rsidR="00931A1E" w:rsidRPr="00DF2FAC">
        <w:rPr>
          <w:rFonts w:ascii="GHEA Grapalat" w:hAnsi="GHEA Grapalat" w:hint="eastAsia"/>
        </w:rPr>
        <w:t>одна</w:t>
      </w:r>
      <w:r w:rsidR="00931A1E" w:rsidRPr="00DF2FAC">
        <w:rPr>
          <w:rFonts w:ascii="GHEA Grapalat" w:hAnsi="GHEA Grapalat"/>
        </w:rPr>
        <w:t xml:space="preserve"> </w:t>
      </w:r>
      <w:r w:rsidR="00931A1E" w:rsidRPr="00DF2FAC">
        <w:rPr>
          <w:rFonts w:ascii="GHEA Grapalat" w:hAnsi="GHEA Grapalat" w:hint="eastAsia"/>
        </w:rPr>
        <w:t>из</w:t>
      </w:r>
      <w:r w:rsidR="00931A1E" w:rsidRPr="00DF2FAC">
        <w:rPr>
          <w:rFonts w:ascii="GHEA Grapalat" w:hAnsi="GHEA Grapalat"/>
        </w:rPr>
        <w:t xml:space="preserve"> </w:t>
      </w:r>
      <w:r w:rsidR="00931A1E" w:rsidRPr="00DF2FAC">
        <w:rPr>
          <w:rFonts w:ascii="GHEA Grapalat" w:hAnsi="GHEA Grapalat" w:hint="eastAsia"/>
        </w:rPr>
        <w:t>сторон</w:t>
      </w:r>
      <w:r w:rsidR="00931A1E" w:rsidRPr="00DF2FAC">
        <w:rPr>
          <w:rFonts w:ascii="GHEA Grapalat" w:hAnsi="GHEA Grapalat"/>
        </w:rPr>
        <w:t xml:space="preserve"> </w:t>
      </w:r>
      <w:r w:rsidR="00931A1E" w:rsidRPr="00DF2FAC">
        <w:rPr>
          <w:rFonts w:ascii="GHEA Grapalat" w:hAnsi="GHEA Grapalat" w:hint="eastAsia"/>
        </w:rPr>
        <w:t>договора</w:t>
      </w:r>
      <w:r w:rsidR="00931A1E" w:rsidRPr="00DF2FAC">
        <w:rPr>
          <w:rFonts w:ascii="GHEA Grapalat" w:hAnsi="GHEA Grapalat"/>
        </w:rPr>
        <w:t xml:space="preserve"> </w:t>
      </w:r>
      <w:r w:rsidR="00931A1E" w:rsidRPr="00DF2FAC">
        <w:rPr>
          <w:rFonts w:ascii="GHEA Grapalat" w:hAnsi="GHEA Grapalat" w:hint="eastAsia"/>
        </w:rPr>
        <w:t>о</w:t>
      </w:r>
      <w:r w:rsidR="00931A1E" w:rsidRPr="00DF2FAC">
        <w:rPr>
          <w:rFonts w:ascii="GHEA Grapalat" w:hAnsi="GHEA Grapalat"/>
        </w:rPr>
        <w:t xml:space="preserve"> </w:t>
      </w:r>
      <w:r w:rsidR="00931A1E" w:rsidRPr="00DF2FAC">
        <w:rPr>
          <w:rFonts w:ascii="GHEA Grapalat" w:hAnsi="GHEA Grapalat" w:hint="eastAsia"/>
        </w:rPr>
        <w:t>совместной</w:t>
      </w:r>
      <w:r w:rsidR="00931A1E" w:rsidRPr="00DF2FAC">
        <w:rPr>
          <w:rFonts w:ascii="GHEA Grapalat" w:hAnsi="GHEA Grapalat"/>
        </w:rPr>
        <w:t xml:space="preserve"> </w:t>
      </w:r>
      <w:r w:rsidR="00931A1E" w:rsidRPr="00DF2FAC">
        <w:rPr>
          <w:rFonts w:ascii="GHEA Grapalat" w:hAnsi="GHEA Grapalat" w:hint="eastAsia"/>
        </w:rPr>
        <w:t>деятельности</w:t>
      </w:r>
      <w:r w:rsidR="00931A1E" w:rsidRPr="00DF2FAC">
        <w:rPr>
          <w:rFonts w:ascii="GHEA Grapalat" w:hAnsi="GHEA Grapalat"/>
        </w:rPr>
        <w:t xml:space="preserve"> </w:t>
      </w:r>
      <w:r w:rsidR="00931A1E" w:rsidRPr="00DF2FAC">
        <w:rPr>
          <w:rFonts w:ascii="GHEA Grapalat" w:hAnsi="GHEA Grapalat" w:hint="eastAsia"/>
        </w:rPr>
        <w:t>не</w:t>
      </w:r>
      <w:r w:rsidR="00931A1E" w:rsidRPr="00DF2FAC">
        <w:rPr>
          <w:rFonts w:ascii="GHEA Grapalat" w:hAnsi="GHEA Grapalat"/>
        </w:rPr>
        <w:t xml:space="preserve"> </w:t>
      </w:r>
      <w:r w:rsidR="00931A1E" w:rsidRPr="00DF2FAC">
        <w:rPr>
          <w:rFonts w:ascii="GHEA Grapalat" w:hAnsi="GHEA Grapalat" w:hint="eastAsia"/>
        </w:rPr>
        <w:t>может</w:t>
      </w:r>
      <w:r w:rsidR="00931A1E" w:rsidRPr="00DF2FAC">
        <w:rPr>
          <w:rFonts w:ascii="GHEA Grapalat" w:hAnsi="GHEA Grapalat"/>
        </w:rPr>
        <w:t xml:space="preserve"> </w:t>
      </w:r>
      <w:r w:rsidR="00931A1E" w:rsidRPr="00DF2FAC">
        <w:rPr>
          <w:rFonts w:ascii="GHEA Grapalat" w:hAnsi="GHEA Grapalat" w:hint="eastAsia"/>
        </w:rPr>
        <w:t>подавать</w:t>
      </w:r>
      <w:r w:rsidR="00931A1E" w:rsidRPr="00DF2FAC">
        <w:rPr>
          <w:rFonts w:ascii="GHEA Grapalat" w:hAnsi="GHEA Grapalat"/>
        </w:rPr>
        <w:t xml:space="preserve"> </w:t>
      </w:r>
      <w:r w:rsidR="00931A1E" w:rsidRPr="00DF2FAC">
        <w:rPr>
          <w:rFonts w:ascii="GHEA Grapalat" w:hAnsi="GHEA Grapalat" w:hint="eastAsia"/>
        </w:rPr>
        <w:t>отдельную</w:t>
      </w:r>
      <w:r w:rsidR="00931A1E" w:rsidRPr="00DF2FAC">
        <w:rPr>
          <w:rFonts w:ascii="GHEA Grapalat" w:hAnsi="GHEA Grapalat"/>
        </w:rPr>
        <w:t xml:space="preserve"> </w:t>
      </w:r>
      <w:r w:rsidR="00931A1E" w:rsidRPr="00DF2FAC">
        <w:rPr>
          <w:rFonts w:ascii="GHEA Grapalat" w:hAnsi="GHEA Grapalat" w:hint="eastAsia"/>
        </w:rPr>
        <w:t>заявку</w:t>
      </w:r>
      <w:r w:rsidR="00931A1E" w:rsidRPr="00DF2FAC">
        <w:rPr>
          <w:rFonts w:ascii="GHEA Grapalat" w:hAnsi="GHEA Grapalat"/>
        </w:rPr>
        <w:t xml:space="preserve"> </w:t>
      </w:r>
      <w:r w:rsidR="00931A1E" w:rsidRPr="00DF2FAC">
        <w:rPr>
          <w:rFonts w:ascii="GHEA Grapalat" w:hAnsi="GHEA Grapalat" w:hint="eastAsia"/>
        </w:rPr>
        <w:t>на</w:t>
      </w:r>
      <w:r w:rsidR="00931A1E" w:rsidRPr="00DF2FAC">
        <w:rPr>
          <w:rFonts w:ascii="GHEA Grapalat" w:hAnsi="GHEA Grapalat"/>
        </w:rPr>
        <w:t xml:space="preserve"> </w:t>
      </w:r>
      <w:r w:rsidR="00931A1E" w:rsidRPr="00DF2FAC">
        <w:rPr>
          <w:rFonts w:ascii="GHEA Grapalat" w:hAnsi="GHEA Grapalat" w:hint="eastAsia"/>
        </w:rPr>
        <w:t>данную</w:t>
      </w:r>
      <w:r w:rsidR="00931A1E" w:rsidRPr="00DF2FAC">
        <w:rPr>
          <w:rFonts w:ascii="GHEA Grapalat" w:hAnsi="GHEA Grapalat"/>
        </w:rPr>
        <w:t xml:space="preserve"> </w:t>
      </w:r>
      <w:r w:rsidR="00931A1E" w:rsidRPr="00DF2FAC">
        <w:rPr>
          <w:rFonts w:ascii="GHEA Grapalat" w:hAnsi="GHEA Grapalat" w:hint="eastAsia"/>
        </w:rPr>
        <w:t>процедуру</w:t>
      </w:r>
      <w:r w:rsidR="00B53F78" w:rsidRPr="00DF2FAC">
        <w:rPr>
          <w:rFonts w:ascii="GHEA Grapalat" w:hAnsi="GHEA Grapalat"/>
        </w:rPr>
        <w:t xml:space="preserve">. В </w:t>
      </w:r>
      <w:r w:rsidRPr="00DF2FAC">
        <w:rPr>
          <w:rFonts w:ascii="GHEA Grapalat" w:hAnsi="GHEA Grapalat"/>
        </w:rPr>
        <w:t>случае несоблюдения</w:t>
      </w:r>
      <w:r w:rsidRPr="00C6146A">
        <w:rPr>
          <w:rFonts w:ascii="GHEA Grapalat" w:hAnsi="GHEA Grapalat" w:cs="Sylfaen"/>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F2FAC" w:rsidRDefault="00246019" w:rsidP="00DF2FAC">
      <w:pPr>
        <w:widowControl w:val="0"/>
        <w:spacing w:after="160" w:line="360" w:lineRule="auto"/>
        <w:jc w:val="both"/>
        <w:rPr>
          <w:rFonts w:ascii="GHEA Grapalat" w:hAnsi="GHEA Grapalat" w:cs="Sylfaen"/>
        </w:rPr>
      </w:pPr>
      <w:r w:rsidRPr="00C6146A">
        <w:rPr>
          <w:rFonts w:ascii="GHEA Grapalat" w:hAnsi="GHEA Grapalat" w:cs="Sylfaen"/>
        </w:rPr>
        <w:t xml:space="preserve"> </w:t>
      </w:r>
      <w:r w:rsidR="00DF2FAC">
        <w:rPr>
          <w:rFonts w:ascii="GHEA Grapalat" w:hAnsi="GHEA Grapalat" w:cs="Sylfaen"/>
        </w:rPr>
        <w:tab/>
      </w:r>
      <w:r w:rsidRPr="00C6146A">
        <w:rPr>
          <w:rFonts w:ascii="GHEA Grapalat" w:hAnsi="GHEA Grapalat" w:cs="Sylfaen"/>
        </w:rPr>
        <w:t xml:space="preserve"> </w:t>
      </w:r>
      <w:r w:rsidR="00B53F78" w:rsidRPr="00C6146A">
        <w:rPr>
          <w:rFonts w:ascii="GHEA Grapalat" w:hAnsi="GHEA Grapalat" w:cs="Sylfaen"/>
        </w:rPr>
        <w:t>•</w:t>
      </w:r>
      <w:r w:rsidR="007574C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A45946" w:rsidRPr="00AA5BD2" w:rsidRDefault="005A180A" w:rsidP="00DA3A61">
      <w:pPr>
        <w:widowControl w:val="0"/>
        <w:spacing w:after="160" w:line="360" w:lineRule="auto"/>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5A180A">
      <w:pPr>
        <w:widowControl w:val="0"/>
        <w:tabs>
          <w:tab w:val="left" w:pos="1134"/>
        </w:tabs>
        <w:spacing w:after="160" w:line="360" w:lineRule="auto"/>
        <w:ind w:firstLine="567"/>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FF60C2" w:rsidRPr="00AA5BD2" w:rsidRDefault="00C8055A"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5A180A">
      <w:pPr>
        <w:pStyle w:val="norm"/>
        <w:widowControl w:val="0"/>
        <w:spacing w:after="160" w:line="360" w:lineRule="auto"/>
        <w:ind w:firstLine="567"/>
        <w:rPr>
          <w:rFonts w:ascii="GHEA Grapalat" w:hAnsi="GHEA Grapalat" w:cs="Sylfaen"/>
          <w:sz w:val="24"/>
          <w:szCs w:val="24"/>
        </w:rPr>
      </w:pPr>
      <w:r w:rsidRPr="00AA5BD2">
        <w:rPr>
          <w:rFonts w:ascii="GHEA Grapalat" w:hAnsi="GHEA Grapalat"/>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w:t>
      </w:r>
      <w:r w:rsidRPr="00AA5BD2">
        <w:rPr>
          <w:rFonts w:ascii="GHEA Grapalat" w:hAnsi="GHEA Grapalat"/>
          <w:sz w:val="24"/>
          <w:szCs w:val="24"/>
        </w:rPr>
        <w:lastRenderedPageBreak/>
        <w:t>участника не подлежит отклонению, если:</w:t>
      </w:r>
    </w:p>
    <w:p w:rsidR="00FF60C2" w:rsidRPr="00AA5BD2" w:rsidRDefault="00FF60C2"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AA5BD2" w:rsidRDefault="00FF60C2" w:rsidP="005A180A">
      <w:pPr>
        <w:pStyle w:val="norm"/>
        <w:widowControl w:val="0"/>
        <w:tabs>
          <w:tab w:val="left" w:pos="1134"/>
        </w:tabs>
        <w:spacing w:after="160" w:line="360" w:lineRule="auto"/>
        <w:ind w:firstLine="567"/>
        <w:rPr>
          <w:rFonts w:ascii="GHEA Grapalat" w:hAnsi="GHEA Grapalat" w:cs="Sylfaen"/>
          <w:sz w:val="24"/>
          <w:szCs w:val="24"/>
        </w:rPr>
      </w:pPr>
      <w:proofErr w:type="gramStart"/>
      <w:r w:rsidRPr="00AA5BD2">
        <w:rPr>
          <w:rFonts w:ascii="GHEA Grapalat" w:hAnsi="GHEA Grapalat"/>
          <w:sz w:val="24"/>
          <w:szCs w:val="24"/>
        </w:rPr>
        <w:t>б</w:t>
      </w:r>
      <w:proofErr w:type="gramEnd"/>
      <w:r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5A180A">
      <w:pPr>
        <w:pStyle w:val="norm"/>
        <w:widowControl w:val="0"/>
        <w:tabs>
          <w:tab w:val="left" w:pos="1134"/>
        </w:tabs>
        <w:spacing w:after="160" w:line="360" w:lineRule="auto"/>
        <w:ind w:firstLine="567"/>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A2149C">
        <w:rPr>
          <w:rFonts w:ascii="GHEA Grapalat" w:hAnsi="GHEA Grapalat"/>
          <w:sz w:val="24"/>
          <w:szCs w:val="24"/>
        </w:rPr>
        <w:t>.</w:t>
      </w:r>
      <w:r w:rsidRPr="00AA5BD2">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AA5BD2" w:rsidRDefault="005A180A">
      <w:pPr>
        <w:rPr>
          <w:rFonts w:ascii="GHEA Grapalat" w:hAnsi="GHEA Grapalat"/>
        </w:rPr>
      </w:pPr>
      <w:r w:rsidRPr="00C6146A">
        <w:rPr>
          <w:rFonts w:ascii="GHEA Grapalat" w:hAnsi="GHEA Grapalat"/>
        </w:rPr>
        <w:br w:type="page"/>
      </w:r>
    </w:p>
    <w:p w:rsidR="00096865" w:rsidRPr="00AA5BD2" w:rsidRDefault="00220C7C" w:rsidP="00DA3A61">
      <w:pPr>
        <w:widowControl w:val="0"/>
        <w:spacing w:after="160" w:line="360" w:lineRule="auto"/>
        <w:jc w:val="center"/>
        <w:rPr>
          <w:rFonts w:ascii="GHEA Grapalat" w:hAnsi="GHEA Grapalat"/>
          <w:b/>
        </w:rPr>
      </w:pPr>
      <w:r w:rsidRPr="00C6146A">
        <w:rPr>
          <w:rFonts w:ascii="GHEA Grapalat" w:hAnsi="GHEA Grapalat"/>
          <w:b/>
        </w:rPr>
        <w:lastRenderedPageBreak/>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5A180A">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5A180A">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DA3A61">
      <w:pPr>
        <w:widowControl w:val="0"/>
        <w:spacing w:after="160" w:line="360" w:lineRule="auto"/>
        <w:ind w:firstLine="567"/>
        <w:jc w:val="center"/>
        <w:rPr>
          <w:rFonts w:ascii="GHEA Grapalat" w:hAnsi="GHEA Grapalat"/>
          <w:b/>
        </w:rPr>
      </w:pPr>
    </w:p>
    <w:p w:rsidR="00096865" w:rsidRDefault="005A180A" w:rsidP="005A180A">
      <w:pPr>
        <w:widowControl w:val="0"/>
        <w:spacing w:after="160" w:line="360" w:lineRule="auto"/>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962921" w:rsidRDefault="00962921" w:rsidP="00962921">
      <w:pPr>
        <w:widowControl w:val="0"/>
        <w:tabs>
          <w:tab w:val="left" w:pos="1134"/>
        </w:tabs>
        <w:spacing w:after="160" w:line="340" w:lineRule="auto"/>
        <w:ind w:firstLine="567"/>
        <w:jc w:val="both"/>
        <w:rPr>
          <w:rFonts w:ascii="GHEA Grapalat" w:hAnsi="GHEA Grapalat"/>
        </w:rPr>
      </w:pPr>
      <w:r>
        <w:rPr>
          <w:rFonts w:ascii="GHEA Grapalat" w:hAnsi="GHEA Grapalat"/>
        </w:rPr>
        <w:t>7.1.</w:t>
      </w:r>
      <w:r>
        <w:rPr>
          <w:rFonts w:ascii="GHEA Grapalat" w:hAnsi="GHEA Grapalat"/>
        </w:rPr>
        <w:tab/>
        <w:t xml:space="preserve">Вскрытие заявок произойдет на открытом заседании комиссии по адресу </w:t>
      </w:r>
      <w:r w:rsidR="002E5E12" w:rsidRPr="009F7516">
        <w:rPr>
          <w:rFonts w:ascii="GHEA Grapalat" w:hAnsi="GHEA Grapalat"/>
          <w:i/>
        </w:rPr>
        <w:t xml:space="preserve">Араратский область </w:t>
      </w:r>
      <w:proofErr w:type="gramStart"/>
      <w:r w:rsidR="002E5E12" w:rsidRPr="009F7516">
        <w:rPr>
          <w:rFonts w:ascii="GHEA Grapalat" w:hAnsi="GHEA Grapalat"/>
          <w:i/>
        </w:rPr>
        <w:t>г</w:t>
      </w:r>
      <w:proofErr w:type="gramEnd"/>
      <w:r w:rsidR="002E5E12" w:rsidRPr="009F7516">
        <w:rPr>
          <w:rFonts w:ascii="GHEA Grapalat" w:hAnsi="GHEA Grapalat"/>
          <w:i/>
        </w:rPr>
        <w:t xml:space="preserve">. </w:t>
      </w:r>
      <w:proofErr w:type="spellStart"/>
      <w:r w:rsidR="002E5E12" w:rsidRPr="009F7516">
        <w:rPr>
          <w:rFonts w:ascii="GHEA Grapalat" w:hAnsi="GHEA Grapalat"/>
          <w:i/>
        </w:rPr>
        <w:t>Масис</w:t>
      </w:r>
      <w:proofErr w:type="spellEnd"/>
      <w:r w:rsidR="002E5E12" w:rsidRPr="009F7516">
        <w:rPr>
          <w:rFonts w:ascii="GHEA Grapalat" w:hAnsi="GHEA Grapalat"/>
          <w:i/>
        </w:rPr>
        <w:t xml:space="preserve"> </w:t>
      </w:r>
      <w:proofErr w:type="spellStart"/>
      <w:r w:rsidR="002E5E12" w:rsidRPr="009F7516">
        <w:rPr>
          <w:rFonts w:ascii="GHEA Grapalat" w:hAnsi="GHEA Grapalat"/>
          <w:i/>
        </w:rPr>
        <w:t>Ереванян</w:t>
      </w:r>
      <w:proofErr w:type="spellEnd"/>
      <w:r w:rsidR="002E5E12" w:rsidRPr="009F7516">
        <w:rPr>
          <w:rFonts w:ascii="GHEA Grapalat" w:hAnsi="GHEA Grapalat"/>
          <w:i/>
        </w:rPr>
        <w:t xml:space="preserve"> 58</w:t>
      </w:r>
      <w:r>
        <w:rPr>
          <w:rFonts w:ascii="GHEA Grapalat" w:hAnsi="GHEA Grapalat"/>
        </w:rPr>
        <w:t xml:space="preserve"> на </w:t>
      </w:r>
      <w:r w:rsidR="002E5E12" w:rsidRPr="002E5E12">
        <w:rPr>
          <w:rFonts w:ascii="GHEA Grapalat" w:hAnsi="GHEA Grapalat"/>
        </w:rPr>
        <w:t>7</w:t>
      </w:r>
      <w:r>
        <w:rPr>
          <w:rFonts w:ascii="GHEA Grapalat" w:hAnsi="GHEA Grapalat"/>
        </w:rPr>
        <w:t>-</w:t>
      </w:r>
      <w:r w:rsidR="002E5E12" w:rsidRPr="002E5E12">
        <w:rPr>
          <w:rFonts w:ascii="GHEA Grapalat" w:hAnsi="GHEA Grapalat"/>
        </w:rPr>
        <w:t>о</w:t>
      </w:r>
      <w:r>
        <w:rPr>
          <w:rFonts w:ascii="GHEA Grapalat" w:hAnsi="GHEA Grapalat"/>
        </w:rPr>
        <w:t xml:space="preserve">й день в </w:t>
      </w:r>
      <w:r w:rsidR="002E5E12" w:rsidRPr="002E5E12">
        <w:rPr>
          <w:rFonts w:ascii="GHEA Grapalat" w:hAnsi="GHEA Grapalat"/>
        </w:rPr>
        <w:t>13</w:t>
      </w:r>
      <w:r w:rsidR="002E5E12" w:rsidRPr="002E5E12">
        <w:rPr>
          <w:rFonts w:ascii="GHEA Grapalat" w:hAnsi="GHEA Grapalat"/>
          <w:vertAlign w:val="superscript"/>
        </w:rPr>
        <w:t>00</w:t>
      </w:r>
      <w:r>
        <w:rPr>
          <w:rFonts w:ascii="GHEA Grapalat" w:hAnsi="GHEA Grapalat"/>
        </w:rPr>
        <w:t xml:space="preserve"> со дня опубликования в бюллетене объявления и приглашения на настоящую процедуру.</w:t>
      </w:r>
    </w:p>
    <w:p w:rsidR="00962921" w:rsidRDefault="00962921" w:rsidP="00962921">
      <w:pPr>
        <w:widowControl w:val="0"/>
        <w:spacing w:after="160" w:line="340" w:lineRule="auto"/>
        <w:ind w:firstLine="567"/>
        <w:jc w:val="both"/>
        <w:rPr>
          <w:rFonts w:ascii="GHEA Grapalat" w:hAnsi="GHEA Grapalat" w:cs="Sylfaen"/>
        </w:rPr>
      </w:pPr>
      <w:r>
        <w:rPr>
          <w:rFonts w:ascii="GHEA Grapalat" w:hAnsi="GHEA Grapalat"/>
        </w:rPr>
        <w:t>На заседании по вскрытию заявок:</w:t>
      </w:r>
    </w:p>
    <w:p w:rsidR="0011522F" w:rsidRPr="007B622C" w:rsidRDefault="0011522F" w:rsidP="0011522F">
      <w:pPr>
        <w:widowControl w:val="0"/>
        <w:tabs>
          <w:tab w:val="left" w:pos="1134"/>
        </w:tabs>
        <w:spacing w:after="160" w:line="372" w:lineRule="auto"/>
        <w:ind w:firstLine="567"/>
        <w:jc w:val="both"/>
        <w:rPr>
          <w:rFonts w:ascii="GHEA Grapalat" w:hAnsi="GHEA Grapalat"/>
        </w:rPr>
      </w:pPr>
      <w:proofErr w:type="gramStart"/>
      <w:r>
        <w:rPr>
          <w:rFonts w:ascii="GHEA Grapalat" w:hAnsi="GHEA Grapalat"/>
        </w:rPr>
        <w:t>1)</w:t>
      </w:r>
      <w:r>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r w:rsidRPr="007B622C">
        <w:rPr>
          <w:rFonts w:ascii="GHEA Grapalat" w:hAnsi="GHEA Grapalat"/>
        </w:rPr>
        <w:t>;</w:t>
      </w:r>
      <w:proofErr w:type="gramEnd"/>
    </w:p>
    <w:p w:rsidR="00962921" w:rsidRDefault="00962921" w:rsidP="00962921">
      <w:pPr>
        <w:widowControl w:val="0"/>
        <w:tabs>
          <w:tab w:val="left" w:pos="1134"/>
        </w:tabs>
        <w:spacing w:after="160" w:line="340" w:lineRule="auto"/>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62921" w:rsidRDefault="00962921" w:rsidP="00962921">
      <w:pPr>
        <w:widowControl w:val="0"/>
        <w:tabs>
          <w:tab w:val="left" w:pos="1134"/>
        </w:tabs>
        <w:spacing w:after="160" w:line="340" w:lineRule="auto"/>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962921" w:rsidRDefault="00962921" w:rsidP="00962921">
      <w:pPr>
        <w:widowControl w:val="0"/>
        <w:tabs>
          <w:tab w:val="left" w:pos="1134"/>
        </w:tabs>
        <w:spacing w:after="160" w:line="340" w:lineRule="auto"/>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962921" w:rsidRDefault="00962921" w:rsidP="00962921">
      <w:pPr>
        <w:widowControl w:val="0"/>
        <w:tabs>
          <w:tab w:val="left" w:pos="1134"/>
        </w:tabs>
        <w:spacing w:after="160" w:line="336" w:lineRule="auto"/>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w:t>
      </w:r>
      <w:r>
        <w:rPr>
          <w:rFonts w:ascii="GHEA Grapalat" w:hAnsi="GHEA Grapalat"/>
        </w:rPr>
        <w:lastRenderedPageBreak/>
        <w:t>ценовые предложения подавших заявки участников, принимая за основание представленную прописью запись.</w:t>
      </w:r>
    </w:p>
    <w:p w:rsidR="00962921" w:rsidRDefault="00962921" w:rsidP="00962921">
      <w:pPr>
        <w:widowControl w:val="0"/>
        <w:tabs>
          <w:tab w:val="left" w:pos="1134"/>
        </w:tabs>
        <w:spacing w:after="160" w:line="336" w:lineRule="auto"/>
        <w:ind w:firstLine="567"/>
        <w:jc w:val="both"/>
        <w:rPr>
          <w:rFonts w:ascii="GHEA Grapalat" w:hAnsi="GHEA Grapalat" w:cs="Sylfaen"/>
        </w:rPr>
      </w:pPr>
      <w:r>
        <w:rPr>
          <w:rFonts w:ascii="GHEA Grapalat" w:hAnsi="GHEA Grapalat"/>
        </w:rPr>
        <w:t>7.2.</w:t>
      </w:r>
      <w:r>
        <w:rPr>
          <w:rFonts w:ascii="GHEA Grapalat" w:hAnsi="GHEA Grapalat"/>
        </w:rPr>
        <w:tab/>
        <w:t xml:space="preserve">Заявки оцениваются в порядке, установленном настоящим приглашением. </w:t>
      </w:r>
    </w:p>
    <w:p w:rsidR="00FF60C2" w:rsidRPr="00AA5BD2" w:rsidRDefault="00FF60C2" w:rsidP="00DA3A61">
      <w:pPr>
        <w:widowControl w:val="0"/>
        <w:spacing w:after="160" w:line="360" w:lineRule="auto"/>
        <w:ind w:firstLine="567"/>
        <w:jc w:val="both"/>
        <w:rPr>
          <w:rFonts w:ascii="GHEA Grapalat" w:hAnsi="GHEA Grapalat" w:cs="Sylfaen"/>
        </w:rPr>
      </w:pPr>
      <w:r w:rsidRPr="00C6146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4C0F2A" w:rsidRPr="00C6146A">
        <w:rPr>
          <w:rStyle w:val="af6"/>
          <w:rFonts w:ascii="GHEA Grapalat" w:hAnsi="GHEA Grapalat"/>
        </w:rPr>
        <w:footnoteReference w:customMarkFollows="1" w:id="4"/>
        <w:t>7</w:t>
      </w:r>
    </w:p>
    <w:p w:rsidR="00FF60C2" w:rsidRPr="00AA5BD2" w:rsidRDefault="00745561" w:rsidP="00DA3A61">
      <w:pPr>
        <w:widowControl w:val="0"/>
        <w:spacing w:after="160" w:line="360" w:lineRule="auto"/>
        <w:ind w:firstLine="567"/>
        <w:jc w:val="both"/>
        <w:rPr>
          <w:rFonts w:ascii="GHEA Grapalat" w:hAnsi="GHEA Grapalat" w:cs="Sylfaen"/>
        </w:rPr>
      </w:pPr>
      <w:r w:rsidRPr="00C6146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C6146A">
        <w:rPr>
          <w:rFonts w:ascii="GHEA Grapalat" w:hAnsi="GHEA Grapalat"/>
        </w:rPr>
        <w:t>,</w:t>
      </w:r>
      <w:proofErr w:type="gramEnd"/>
      <w:r w:rsidRPr="00C6146A">
        <w:rPr>
          <w:rFonts w:ascii="GHEA Grapalat" w:hAnsi="GHEA Grapalat"/>
        </w:rPr>
        <w:t xml:space="preserve">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A5BD2" w:rsidRDefault="00FF60C2" w:rsidP="005A180A">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7.</w:t>
      </w:r>
      <w:r w:rsidR="00C25F58">
        <w:rPr>
          <w:rFonts w:ascii="GHEA Grapalat" w:hAnsi="GHEA Grapalat"/>
          <w:sz w:val="24"/>
          <w:szCs w:val="24"/>
        </w:rPr>
        <w:t>3</w:t>
      </w:r>
      <w:r w:rsidR="005A180A"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AA5BD2" w:rsidRDefault="00FF60C2" w:rsidP="005A180A">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7.</w:t>
      </w:r>
      <w:r w:rsidR="00F75365">
        <w:rPr>
          <w:rFonts w:ascii="GHEA Grapalat" w:hAnsi="GHEA Grapalat"/>
          <w:i w:val="0"/>
          <w:sz w:val="24"/>
          <w:szCs w:val="24"/>
        </w:rPr>
        <w:t>4</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A5BD2">
        <w:rPr>
          <w:rFonts w:ascii="GHEA Grapalat" w:hAnsi="GHEA Grapalat"/>
          <w:i w:val="0"/>
          <w:sz w:val="24"/>
          <w:szCs w:val="24"/>
        </w:rPr>
        <w:t>драмом</w:t>
      </w:r>
      <w:proofErr w:type="spellEnd"/>
      <w:r w:rsidRPr="00AA5BD2">
        <w:rPr>
          <w:rFonts w:ascii="GHEA Grapalat" w:hAnsi="GHEA Grapalat"/>
          <w:i w:val="0"/>
          <w:sz w:val="24"/>
          <w:szCs w:val="24"/>
        </w:rPr>
        <w:t xml:space="preserve"> Республики Армения по курсу</w:t>
      </w:r>
      <w:r w:rsidR="0001636C" w:rsidRPr="0001636C">
        <w:rPr>
          <w:rFonts w:ascii="GHEA Grapalat" w:hAnsi="GHEA Grapalat"/>
          <w:i w:val="0"/>
          <w:sz w:val="24"/>
          <w:szCs w:val="24"/>
        </w:rPr>
        <w:t xml:space="preserve"> </w:t>
      </w:r>
      <w:r w:rsidR="0001636C" w:rsidRPr="00EB7F3E">
        <w:rPr>
          <w:rFonts w:ascii="GHEA Grapalat" w:hAnsi="GHEA Grapalat"/>
          <w:i w:val="0"/>
          <w:sz w:val="24"/>
          <w:szCs w:val="24"/>
        </w:rPr>
        <w:t xml:space="preserve">установленным ЦБ РА в день </w:t>
      </w:r>
      <w:r w:rsidR="0001636C" w:rsidRPr="00350DBC">
        <w:rPr>
          <w:rFonts w:ascii="GHEA Grapalat" w:hAnsi="GHEA Grapalat"/>
          <w:i w:val="0"/>
          <w:sz w:val="24"/>
          <w:szCs w:val="24"/>
        </w:rPr>
        <w:t>открытии</w:t>
      </w:r>
      <w:r w:rsidR="0001636C" w:rsidRPr="00EB7F3E">
        <w:rPr>
          <w:rFonts w:ascii="GHEA Grapalat" w:hAnsi="GHEA Grapalat"/>
          <w:i w:val="0"/>
          <w:sz w:val="24"/>
          <w:szCs w:val="24"/>
        </w:rPr>
        <w:t xml:space="preserve"> заяв</w:t>
      </w:r>
      <w:r w:rsidR="0001636C" w:rsidRPr="00FF777F">
        <w:rPr>
          <w:rFonts w:ascii="GHEA Grapalat" w:hAnsi="GHEA Grapalat"/>
          <w:i w:val="0"/>
          <w:sz w:val="24"/>
          <w:szCs w:val="24"/>
        </w:rPr>
        <w:t>о</w:t>
      </w:r>
      <w:r w:rsidR="0001636C" w:rsidRPr="00EB7F3E">
        <w:rPr>
          <w:rFonts w:ascii="GHEA Grapalat" w:hAnsi="GHEA Grapalat"/>
          <w:i w:val="0"/>
          <w:sz w:val="24"/>
          <w:szCs w:val="24"/>
        </w:rPr>
        <w:t>к</w:t>
      </w:r>
      <w:r w:rsidR="0001636C" w:rsidRPr="00AA5BD2">
        <w:rPr>
          <w:rFonts w:ascii="GHEA Grapalat" w:hAnsi="GHEA Grapalat"/>
          <w:i w:val="0"/>
          <w:sz w:val="24"/>
          <w:szCs w:val="24"/>
        </w:rPr>
        <w:t>.</w:t>
      </w:r>
    </w:p>
    <w:p w:rsidR="00096865" w:rsidRPr="00AA5BD2" w:rsidRDefault="00FF60C2" w:rsidP="005A180A">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7.</w:t>
      </w:r>
      <w:r w:rsidR="00F75365">
        <w:rPr>
          <w:rFonts w:ascii="GHEA Grapalat" w:hAnsi="GHEA Grapalat"/>
          <w:i w:val="0"/>
          <w:sz w:val="24"/>
          <w:szCs w:val="24"/>
        </w:rPr>
        <w:t>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0F5EC2">
      <w:pPr>
        <w:pStyle w:val="a3"/>
        <w:widowControl w:val="0"/>
        <w:tabs>
          <w:tab w:val="left" w:pos="1134"/>
        </w:tabs>
        <w:spacing w:after="160"/>
        <w:ind w:firstLine="567"/>
        <w:rPr>
          <w:rFonts w:ascii="GHEA Grapalat" w:hAnsi="GHEA Grapalat" w:cs="Sylfaen"/>
          <w:i w:val="0"/>
          <w:sz w:val="24"/>
          <w:szCs w:val="24"/>
        </w:rPr>
      </w:pPr>
      <w:proofErr w:type="gramStart"/>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w:t>
      </w:r>
      <w:r w:rsidRPr="00AA5BD2">
        <w:rPr>
          <w:rFonts w:ascii="GHEA Grapalat" w:hAnsi="GHEA Grapalat"/>
          <w:i w:val="0"/>
          <w:sz w:val="24"/>
          <w:szCs w:val="24"/>
        </w:rPr>
        <w:lastRenderedPageBreak/>
        <w:t>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w:t>
      </w:r>
      <w:proofErr w:type="gramEnd"/>
      <w:r w:rsidRPr="00AA5BD2">
        <w:rPr>
          <w:rFonts w:ascii="GHEA Grapalat" w:hAnsi="GHEA Grapalat"/>
          <w:i w:val="0"/>
          <w:sz w:val="24"/>
          <w:szCs w:val="24"/>
        </w:rPr>
        <w:t xml:space="preserve">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0F5EC2">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7.</w:t>
      </w:r>
      <w:r w:rsidR="009130CE">
        <w:rPr>
          <w:rFonts w:ascii="GHEA Grapalat" w:hAnsi="GHEA Grapalat"/>
          <w:sz w:val="24"/>
          <w:szCs w:val="24"/>
        </w:rPr>
        <w:t>6</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AA5BD2">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AA5BD2">
        <w:rPr>
          <w:rFonts w:ascii="GHEA Grapalat" w:hAnsi="GHEA Grapalat"/>
          <w:sz w:val="24"/>
          <w:szCs w:val="24"/>
        </w:rPr>
        <w:t xml:space="preserve"> на осно</w:t>
      </w:r>
      <w:r w:rsidR="000F5EC2" w:rsidRPr="00AA5BD2">
        <w:rPr>
          <w:rFonts w:ascii="GHEA Grapalat" w:hAnsi="GHEA Grapalat"/>
          <w:sz w:val="24"/>
          <w:szCs w:val="24"/>
        </w:rPr>
        <w:t>вании части 6 статьи 15 Закона:</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proofErr w:type="gramStart"/>
      <w:r w:rsidRPr="00AA5BD2">
        <w:rPr>
          <w:rFonts w:ascii="GHEA Grapalat" w:hAnsi="GHEA Grapalat"/>
          <w:sz w:val="24"/>
          <w:szCs w:val="24"/>
        </w:rPr>
        <w:t>б</w:t>
      </w:r>
      <w:proofErr w:type="gramEnd"/>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01DAB">
        <w:rPr>
          <w:rFonts w:ascii="GHEA Grapalat" w:hAnsi="GHEA Grapalat"/>
          <w:sz w:val="24"/>
          <w:szCs w:val="24"/>
        </w:rPr>
        <w:t>в электронной форме</w:t>
      </w:r>
      <w:r w:rsidRPr="00AA5BD2">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w:t>
      </w:r>
      <w:proofErr w:type="gramStart"/>
      <w:r w:rsidRPr="00AA5BD2">
        <w:rPr>
          <w:rFonts w:ascii="GHEA Grapalat" w:hAnsi="GHEA Grapalat"/>
          <w:sz w:val="24"/>
          <w:szCs w:val="24"/>
        </w:rPr>
        <w:t>позднее</w:t>
      </w:r>
      <w:proofErr w:type="gramEnd"/>
      <w:r w:rsidRPr="00AA5BD2">
        <w:rPr>
          <w:rFonts w:ascii="GHEA Grapalat" w:hAnsi="GHEA Grapalat"/>
          <w:sz w:val="24"/>
          <w:szCs w:val="24"/>
        </w:rPr>
        <w:t xml:space="preserve">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lastRenderedPageBreak/>
        <w:t>г.</w:t>
      </w:r>
      <w:r w:rsidR="000F5EC2" w:rsidRPr="00AA5BD2">
        <w:rPr>
          <w:rFonts w:ascii="GHEA Grapalat" w:hAnsi="GHEA Grapalat"/>
          <w:sz w:val="24"/>
          <w:szCs w:val="24"/>
        </w:rPr>
        <w:tab/>
      </w:r>
      <w:r w:rsidRPr="00AA5BD2">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AA5BD2">
        <w:rPr>
          <w:rFonts w:ascii="GHEA Grapalat" w:hAnsi="GHEA Grapalat"/>
          <w:sz w:val="24"/>
          <w:szCs w:val="24"/>
        </w:rPr>
        <w:t>истечения</w:t>
      </w:r>
      <w:proofErr w:type="gramEnd"/>
      <w:r w:rsidRPr="00AA5BD2">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proofErr w:type="gramStart"/>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roofErr w:type="gramEnd"/>
    </w:p>
    <w:p w:rsidR="00B514E8" w:rsidRPr="00AA5BD2" w:rsidRDefault="00FF60C2" w:rsidP="000F5EC2">
      <w:pPr>
        <w:widowControl w:val="0"/>
        <w:tabs>
          <w:tab w:val="left" w:pos="1134"/>
        </w:tabs>
        <w:spacing w:after="160" w:line="360" w:lineRule="auto"/>
        <w:ind w:firstLine="567"/>
        <w:jc w:val="both"/>
        <w:rPr>
          <w:rFonts w:ascii="GHEA Grapalat" w:hAnsi="GHEA Grapalat"/>
        </w:rPr>
      </w:pPr>
      <w:r w:rsidRPr="00C6146A">
        <w:rPr>
          <w:rFonts w:ascii="GHEA Grapalat" w:hAnsi="GHEA Grapalat"/>
        </w:rPr>
        <w:t>7.</w:t>
      </w:r>
      <w:r w:rsidR="007F4CA7">
        <w:rPr>
          <w:rFonts w:ascii="GHEA Grapalat" w:hAnsi="GHEA Grapalat"/>
        </w:rPr>
        <w:t>7</w:t>
      </w:r>
      <w:r w:rsidR="008818E3" w:rsidRPr="00C6146A">
        <w:rPr>
          <w:rFonts w:ascii="GHEA Grapalat" w:hAnsi="GHEA Grapalat"/>
        </w:rPr>
        <w:t>.</w:t>
      </w:r>
      <w:r w:rsidR="000F5EC2" w:rsidRPr="00C6146A">
        <w:rPr>
          <w:rFonts w:ascii="GHEA Grapalat" w:hAnsi="GHEA Grapalat"/>
        </w:rPr>
        <w:tab/>
      </w:r>
      <w:proofErr w:type="gramStart"/>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w:t>
      </w:r>
      <w:proofErr w:type="gramEnd"/>
      <w:r w:rsidRPr="00C6146A">
        <w:rPr>
          <w:rFonts w:ascii="GHEA Grapalat" w:hAnsi="GHEA Grapalat"/>
        </w:rPr>
        <w:t xml:space="preserve">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7.</w:t>
      </w:r>
      <w:r w:rsidR="0017658F">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AA5BD2">
        <w:rPr>
          <w:rFonts w:ascii="GHEA Grapalat" w:hAnsi="GHEA Grapalat"/>
          <w:sz w:val="24"/>
          <w:szCs w:val="24"/>
        </w:rPr>
        <w:t xml:space="preserve"> </w:t>
      </w:r>
      <w:r w:rsidRPr="00AA5BD2">
        <w:rPr>
          <w:rFonts w:ascii="GHEA Grapalat" w:hAnsi="GHEA Grapalat"/>
          <w:sz w:val="24"/>
          <w:szCs w:val="24"/>
        </w:rPr>
        <w:t xml:space="preserve">за исключением случаев, когда в заявке отсутствует ценовое </w:t>
      </w:r>
      <w:proofErr w:type="gramStart"/>
      <w:r w:rsidRPr="00AA5BD2">
        <w:rPr>
          <w:rFonts w:ascii="GHEA Grapalat" w:hAnsi="GHEA Grapalat"/>
          <w:sz w:val="24"/>
          <w:szCs w:val="24"/>
        </w:rPr>
        <w:t>предложение</w:t>
      </w:r>
      <w:proofErr w:type="gramEnd"/>
      <w:r w:rsidRPr="00AA5BD2">
        <w:rPr>
          <w:rFonts w:ascii="GHEA Grapalat" w:hAnsi="GHEA Grapalat"/>
          <w:sz w:val="24"/>
          <w:szCs w:val="24"/>
        </w:rPr>
        <w:t xml:space="preserve">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EA3DB9">
        <w:rPr>
          <w:rFonts w:ascii="GHEA Grapalat" w:hAnsi="GHEA Grapalat"/>
          <w:sz w:val="24"/>
          <w:szCs w:val="24"/>
        </w:rPr>
        <w:t>в электронной форме</w:t>
      </w:r>
      <w:r w:rsidR="00F97D19" w:rsidRPr="00AA5BD2">
        <w:rPr>
          <w:rFonts w:ascii="GHEA Grapalat" w:hAnsi="GHEA Grapalat"/>
          <w:sz w:val="24"/>
          <w:szCs w:val="24"/>
        </w:rPr>
        <w:t xml:space="preserve"> </w:t>
      </w:r>
      <w:r w:rsidRPr="00AA5BD2">
        <w:rPr>
          <w:rFonts w:ascii="GHEA Grapalat" w:hAnsi="GHEA Grapalat"/>
          <w:sz w:val="24"/>
          <w:szCs w:val="24"/>
        </w:rPr>
        <w:t xml:space="preserve"> 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0F5EC2">
      <w:pPr>
        <w:pStyle w:val="norm"/>
        <w:widowControl w:val="0"/>
        <w:tabs>
          <w:tab w:val="left" w:pos="1276"/>
        </w:tabs>
        <w:spacing w:after="160" w:line="360" w:lineRule="auto"/>
        <w:ind w:firstLine="567"/>
        <w:rPr>
          <w:rFonts w:ascii="GHEA Grapalat" w:hAnsi="GHEA Grapalat" w:cs="Sylfaen"/>
          <w:sz w:val="24"/>
          <w:szCs w:val="24"/>
        </w:rPr>
      </w:pPr>
      <w:r w:rsidRPr="00AA5BD2">
        <w:rPr>
          <w:rFonts w:ascii="GHEA Grapalat" w:hAnsi="GHEA Grapalat"/>
          <w:sz w:val="24"/>
          <w:szCs w:val="24"/>
        </w:rPr>
        <w:lastRenderedPageBreak/>
        <w:t>7.</w:t>
      </w:r>
      <w:r w:rsidR="007E794A">
        <w:rPr>
          <w:rFonts w:ascii="GHEA Grapalat" w:hAnsi="GHEA Grapalat"/>
          <w:sz w:val="24"/>
          <w:szCs w:val="24"/>
        </w:rPr>
        <w:t>9</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участник исправляет зафиксированное несоответствие в срок, установленный пунктом 7.</w:t>
      </w:r>
      <w:r w:rsidR="0055419F">
        <w:rPr>
          <w:rFonts w:ascii="GHEA Grapalat" w:hAnsi="GHEA Grapalat"/>
          <w:sz w:val="24"/>
          <w:szCs w:val="24"/>
        </w:rPr>
        <w:t>8</w:t>
      </w:r>
      <w:r w:rsidRPr="00AA5BD2">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0F5EC2">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w:t>
      </w:r>
      <w:r w:rsidR="00F40A83">
        <w:rPr>
          <w:rFonts w:ascii="GHEA Grapalat" w:hAnsi="GHEA Grapalat"/>
          <w:sz w:val="24"/>
          <w:szCs w:val="24"/>
        </w:rPr>
        <w:t>10</w:t>
      </w:r>
      <w:r w:rsidR="008818E3" w:rsidRPr="00AA5BD2">
        <w:rPr>
          <w:rFonts w:ascii="GHEA Grapalat" w:hAnsi="GHEA Grapalat"/>
          <w:sz w:val="24"/>
          <w:szCs w:val="24"/>
        </w:rPr>
        <w:t>.</w:t>
      </w:r>
      <w:r w:rsidR="000F5EC2" w:rsidRPr="00AA5BD2">
        <w:rPr>
          <w:rFonts w:ascii="GHEA Grapalat" w:hAnsi="GHEA Grapalat"/>
          <w:sz w:val="24"/>
          <w:szCs w:val="24"/>
        </w:rPr>
        <w:tab/>
      </w:r>
      <w:proofErr w:type="gramStart"/>
      <w:r w:rsidRPr="00AA5BD2">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AA5BD2">
        <w:rPr>
          <w:rFonts w:ascii="GHEA Grapalat" w:hAnsi="GHEA Grapalat"/>
          <w:sz w:val="24"/>
          <w:szCs w:val="24"/>
        </w:rPr>
        <w:t>),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самоотвод от данной процедуры.</w:t>
      </w:r>
    </w:p>
    <w:p w:rsidR="00EA58C8" w:rsidRPr="00AA5BD2" w:rsidRDefault="00FF60C2" w:rsidP="000F5EC2">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7.1</w:t>
      </w:r>
      <w:r w:rsidR="00181CBF">
        <w:rPr>
          <w:rFonts w:ascii="GHEA Grapalat" w:hAnsi="GHEA Grapalat"/>
          <w:sz w:val="24"/>
          <w:szCs w:val="24"/>
        </w:rPr>
        <w:t>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0F5EC2">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w:t>
      </w:r>
      <w:r w:rsidR="004D40F6">
        <w:rPr>
          <w:rFonts w:ascii="GHEA Grapalat" w:hAnsi="GHEA Grapalat"/>
          <w:sz w:val="24"/>
          <w:szCs w:val="24"/>
        </w:rPr>
        <w:t>12</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0F5EC2">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0F5EC2">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0F5EC2">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w:t>
      </w:r>
      <w:r w:rsidRPr="00AA5BD2">
        <w:rPr>
          <w:rFonts w:ascii="GHEA Grapalat" w:hAnsi="GHEA Grapalat"/>
          <w:sz w:val="24"/>
          <w:szCs w:val="24"/>
        </w:rPr>
        <w:lastRenderedPageBreak/>
        <w:t xml:space="preserve">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9">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0">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1">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0F5EC2">
      <w:pPr>
        <w:widowControl w:val="0"/>
        <w:tabs>
          <w:tab w:val="left" w:pos="1134"/>
        </w:tabs>
        <w:spacing w:after="160" w:line="360" w:lineRule="auto"/>
        <w:ind w:firstLine="567"/>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w:t>
      </w:r>
      <w:r w:rsidR="00770249">
        <w:rPr>
          <w:rFonts w:ascii="GHEA Grapalat" w:hAnsi="GHEA Grapalat"/>
        </w:rPr>
        <w:t>электронной почты</w:t>
      </w:r>
      <w:r w:rsidRPr="00C6146A">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0F5EC2">
      <w:pPr>
        <w:pStyle w:val="norm"/>
        <w:widowControl w:val="0"/>
        <w:tabs>
          <w:tab w:val="left" w:pos="1276"/>
        </w:tabs>
        <w:spacing w:after="160" w:line="360" w:lineRule="auto"/>
        <w:ind w:firstLine="567"/>
        <w:rPr>
          <w:rFonts w:ascii="GHEA Grapalat" w:hAnsi="GHEA Grapalat" w:cs="Sylfaen"/>
          <w:sz w:val="24"/>
          <w:szCs w:val="24"/>
        </w:rPr>
      </w:pPr>
      <w:r w:rsidRPr="00AA5BD2">
        <w:rPr>
          <w:rFonts w:ascii="GHEA Grapalat" w:hAnsi="GHEA Grapalat"/>
          <w:sz w:val="24"/>
          <w:szCs w:val="24"/>
        </w:rPr>
        <w:t>7.1</w:t>
      </w:r>
      <w:r w:rsidR="00612CFF">
        <w:rPr>
          <w:rFonts w:ascii="GHEA Grapalat" w:hAnsi="GHEA Grapalat"/>
          <w:sz w:val="24"/>
          <w:szCs w:val="24"/>
        </w:rPr>
        <w:t>3</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w:t>
      </w:r>
      <w:r w:rsidR="00752C74">
        <w:rPr>
          <w:rFonts w:ascii="GHEA Grapalat" w:hAnsi="GHEA Grapalat"/>
          <w:sz w:val="24"/>
          <w:szCs w:val="24"/>
        </w:rPr>
        <w:t>2</w:t>
      </w:r>
      <w:r w:rsidRPr="00AA5BD2">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981D8D" w:rsidRDefault="00FF60C2" w:rsidP="000F5EC2">
      <w:pPr>
        <w:widowControl w:val="0"/>
        <w:tabs>
          <w:tab w:val="left" w:pos="1276"/>
        </w:tabs>
        <w:spacing w:after="160" w:line="360" w:lineRule="auto"/>
        <w:ind w:firstLine="567"/>
        <w:jc w:val="both"/>
        <w:rPr>
          <w:rFonts w:ascii="GHEA Grapalat" w:hAnsi="GHEA Grapalat"/>
        </w:rPr>
      </w:pPr>
      <w:r w:rsidRPr="00C6146A">
        <w:rPr>
          <w:rFonts w:ascii="GHEA Grapalat" w:hAnsi="GHEA Grapalat"/>
        </w:rPr>
        <w:t>7.1</w:t>
      </w:r>
      <w:r w:rsidR="00612CFF">
        <w:rPr>
          <w:rFonts w:ascii="GHEA Grapalat" w:hAnsi="GHEA Grapalat"/>
        </w:rPr>
        <w:t>4</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Комитет в течение трех рабочих дней со дня получения запроса, предусмотренного подпунктом 3 пункта 7.1</w:t>
      </w:r>
      <w:r w:rsidR="00752C74">
        <w:rPr>
          <w:rFonts w:ascii="GHEA Grapalat" w:hAnsi="GHEA Grapalat"/>
        </w:rPr>
        <w:t>2</w:t>
      </w:r>
      <w:r w:rsidRPr="00C6146A">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w:t>
      </w:r>
    </w:p>
    <w:p w:rsidR="009C4131" w:rsidRPr="00AA5BD2" w:rsidRDefault="00FF60C2" w:rsidP="000F5EC2">
      <w:pPr>
        <w:widowControl w:val="0"/>
        <w:tabs>
          <w:tab w:val="left" w:pos="1276"/>
        </w:tabs>
        <w:spacing w:after="160" w:line="360" w:lineRule="auto"/>
        <w:ind w:firstLine="567"/>
        <w:jc w:val="both"/>
        <w:rPr>
          <w:rFonts w:ascii="GHEA Grapalat" w:hAnsi="GHEA Grapalat"/>
        </w:rPr>
      </w:pPr>
      <w:r w:rsidRPr="00C6146A">
        <w:rPr>
          <w:rFonts w:ascii="GHEA Grapalat" w:hAnsi="GHEA Grapalat"/>
        </w:rPr>
        <w:t xml:space="preserve"> </w:t>
      </w:r>
      <w:r w:rsidR="008769B4" w:rsidRPr="00C6146A">
        <w:rPr>
          <w:rFonts w:ascii="GHEA Grapalat" w:hAnsi="GHEA Grapalat"/>
        </w:rPr>
        <w:t>7.1</w:t>
      </w:r>
      <w:r w:rsidR="00EE071C">
        <w:rPr>
          <w:rFonts w:ascii="GHEA Grapalat" w:hAnsi="GHEA Grapalat"/>
        </w:rPr>
        <w:t>5</w:t>
      </w:r>
      <w:r w:rsidR="008818E3" w:rsidRPr="00C6146A">
        <w:rPr>
          <w:rFonts w:ascii="GHEA Grapalat" w:hAnsi="GHEA Grapalat"/>
        </w:rPr>
        <w:t>.</w:t>
      </w:r>
      <w:r w:rsidR="000F5EC2" w:rsidRPr="00C6146A">
        <w:rPr>
          <w:rFonts w:ascii="GHEA Grapalat" w:hAnsi="GHEA Grapalat"/>
        </w:rPr>
        <w:tab/>
      </w:r>
      <w:r w:rsidR="008769B4" w:rsidRPr="00C6146A">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008769B4" w:rsidRPr="00C6146A">
        <w:rPr>
          <w:rFonts w:ascii="GHEA Grapalat" w:hAnsi="GHEA Grapalat"/>
        </w:rPr>
        <w:t>получения</w:t>
      </w:r>
      <w:r w:rsidR="001339D6" w:rsidRPr="00C6146A">
        <w:rPr>
          <w:rFonts w:ascii="GHEA Grapalat" w:hAnsi="GHEA Grapalat"/>
          <w:lang w:val="hy-AM"/>
        </w:rPr>
        <w:t xml:space="preserve"> </w:t>
      </w:r>
      <w:r w:rsidR="001339D6" w:rsidRPr="00C6146A">
        <w:rPr>
          <w:rFonts w:ascii="GHEA Grapalat" w:hAnsi="GHEA Grapalat"/>
        </w:rPr>
        <w:t xml:space="preserve">инициирует процедуру </w:t>
      </w:r>
      <w:r w:rsidR="001339D6" w:rsidRPr="00C6146A">
        <w:rPr>
          <w:rFonts w:ascii="GHEA Grapalat" w:hAnsi="GHEA Grapalat"/>
        </w:rPr>
        <w:lastRenderedPageBreak/>
        <w:t>включения данного участника в список участников, не имеющих права участвовать в процессе закупок</w:t>
      </w:r>
      <w:proofErr w:type="gramStart"/>
      <w:r w:rsidR="001339D6" w:rsidRPr="00C6146A">
        <w:rPr>
          <w:rFonts w:ascii="GHEA Grapalat" w:hAnsi="GHEA Grapalat"/>
        </w:rPr>
        <w:t xml:space="preserve"> </w:t>
      </w:r>
      <w:r w:rsidR="008769B4" w:rsidRPr="00C6146A">
        <w:rPr>
          <w:rFonts w:ascii="GHEA Grapalat" w:hAnsi="GHEA Grapalat"/>
        </w:rPr>
        <w:t>.</w:t>
      </w:r>
      <w:proofErr w:type="gramEnd"/>
      <w:r w:rsidR="008769B4" w:rsidRPr="00C6146A">
        <w:rPr>
          <w:rFonts w:ascii="GHEA Grapalat" w:hAnsi="GHEA Grapalat"/>
        </w:rPr>
        <w:t xml:space="preserve"> При этом если представленное </w:t>
      </w:r>
      <w:proofErr w:type="gramStart"/>
      <w:r w:rsidR="008769B4" w:rsidRPr="00C6146A">
        <w:rPr>
          <w:rFonts w:ascii="GHEA Grapalat" w:hAnsi="GHEA Grapalat"/>
        </w:rPr>
        <w:t xml:space="preserve">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008769B4"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roofErr w:type="gramEnd"/>
    </w:p>
    <w:p w:rsidR="00E47FC5" w:rsidRPr="00AA5BD2" w:rsidRDefault="00FF60C2" w:rsidP="000F5EC2">
      <w:pPr>
        <w:pStyle w:val="23"/>
        <w:widowControl w:val="0"/>
        <w:tabs>
          <w:tab w:val="left" w:pos="1276"/>
        </w:tabs>
        <w:spacing w:after="160"/>
        <w:ind w:firstLine="567"/>
        <w:rPr>
          <w:rFonts w:ascii="GHEA Grapalat" w:hAnsi="GHEA Grapalat"/>
          <w:sz w:val="24"/>
          <w:szCs w:val="24"/>
        </w:rPr>
      </w:pPr>
      <w:r w:rsidRPr="00AA5BD2">
        <w:rPr>
          <w:rFonts w:ascii="GHEA Grapalat" w:hAnsi="GHEA Grapalat"/>
          <w:sz w:val="24"/>
          <w:szCs w:val="24"/>
        </w:rPr>
        <w:t>7.1</w:t>
      </w:r>
      <w:r w:rsidR="00C52FC7">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рабочий день, следующий за истечением предусмотренного пунктом 7.1</w:t>
      </w:r>
      <w:r w:rsidR="00C52FC7">
        <w:rPr>
          <w:rFonts w:ascii="GHEA Grapalat" w:hAnsi="GHEA Grapalat"/>
          <w:sz w:val="24"/>
          <w:szCs w:val="24"/>
        </w:rPr>
        <w:t>4</w:t>
      </w:r>
      <w:r w:rsidRPr="00AA5BD2">
        <w:rPr>
          <w:rFonts w:ascii="GHEA Grapalat" w:hAnsi="GHEA Grapalat"/>
          <w:sz w:val="24"/>
          <w:szCs w:val="24"/>
        </w:rPr>
        <w:t xml:space="preserve">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При этом</w:t>
      </w:r>
      <w:proofErr w:type="gramStart"/>
      <w:r w:rsidRPr="00AA5BD2">
        <w:rPr>
          <w:rFonts w:ascii="GHEA Grapalat" w:hAnsi="GHEA Grapalat"/>
          <w:sz w:val="24"/>
          <w:szCs w:val="24"/>
        </w:rPr>
        <w:t>,</w:t>
      </w:r>
      <w:proofErr w:type="gramEnd"/>
      <w:r w:rsidRPr="00AA5BD2">
        <w:rPr>
          <w:rFonts w:ascii="GHEA Grapalat" w:hAnsi="GHEA Grapalat"/>
          <w:sz w:val="24"/>
          <w:szCs w:val="24"/>
        </w:rPr>
        <w:t xml:space="preserve">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45258A" w:rsidRPr="00C6146A" w:rsidRDefault="00844E27" w:rsidP="00D5376F">
      <w:pPr>
        <w:spacing w:line="360" w:lineRule="auto"/>
        <w:ind w:firstLine="567"/>
        <w:jc w:val="both"/>
        <w:rPr>
          <w:rFonts w:ascii="GHEA Grapalat" w:hAnsi="GHEA Grapalat"/>
        </w:rPr>
      </w:pPr>
      <w:r w:rsidRPr="00AA5BD2">
        <w:rPr>
          <w:rFonts w:ascii="GHEA Grapalat" w:hAnsi="GHEA Grapalat"/>
        </w:rPr>
        <w:t>7.1</w:t>
      </w:r>
      <w:r w:rsidR="005B2039">
        <w:rPr>
          <w:rFonts w:ascii="GHEA Grapalat" w:hAnsi="GHEA Grapalat"/>
        </w:rPr>
        <w:t>7</w:t>
      </w:r>
      <w:r w:rsidRPr="00AA5BD2">
        <w:rPr>
          <w:rFonts w:ascii="GHEA Grapalat" w:hAnsi="GHEA Grapalat"/>
        </w:rPr>
        <w:t>.</w:t>
      </w:r>
      <w:r w:rsidR="0045258A" w:rsidRPr="00AA5BD2">
        <w:rPr>
          <w:rFonts w:ascii="GHEA Grapalat" w:hAnsi="GHEA Grapalat"/>
        </w:rPr>
        <w:t xml:space="preserve"> </w:t>
      </w:r>
      <w:proofErr w:type="gramStart"/>
      <w:r w:rsidR="00BC274D" w:rsidRPr="00C6146A">
        <w:rPr>
          <w:rFonts w:ascii="GHEA Grapalat" w:hAnsi="GHEA Grapalat"/>
        </w:rPr>
        <w:t xml:space="preserve">В </w:t>
      </w:r>
      <w:r w:rsidR="0045258A" w:rsidRPr="00C6146A">
        <w:rPr>
          <w:rFonts w:ascii="GHEA Grapalat" w:hAnsi="GHEA Grapalat"/>
        </w:rPr>
        <w:t xml:space="preserve">случае фиксирования несоответствий требованиям приглашения в результате оценки предоставленной </w:t>
      </w:r>
      <w:r w:rsidR="007E6CA1" w:rsidRPr="00C6146A">
        <w:rPr>
          <w:rFonts w:ascii="GHEA Grapalat" w:hAnsi="GHEA Grapalat"/>
        </w:rPr>
        <w:t>К</w:t>
      </w:r>
      <w:r w:rsidR="0045258A" w:rsidRPr="00C6146A">
        <w:rPr>
          <w:rFonts w:ascii="GHEA Grapalat" w:hAnsi="GHEA Grapalat"/>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w:t>
      </w:r>
      <w:r w:rsidR="00B81EEA">
        <w:rPr>
          <w:rFonts w:ascii="GHEA Grapalat" w:hAnsi="GHEA Grapalat"/>
        </w:rPr>
        <w:t>в электронной форме</w:t>
      </w:r>
      <w:r w:rsidR="0045258A" w:rsidRPr="00C6146A">
        <w:rPr>
          <w:rFonts w:ascii="GHEA Grapalat" w:hAnsi="GHEA Grapalat"/>
        </w:rPr>
        <w:t xml:space="preserve"> </w:t>
      </w:r>
      <w:r w:rsidR="00910C3E" w:rsidRPr="00C6146A">
        <w:rPr>
          <w:rFonts w:ascii="GHEA Grapalat" w:hAnsi="GHEA Grapalat"/>
        </w:rPr>
        <w:t>извещает</w:t>
      </w:r>
      <w:r w:rsidR="0045258A" w:rsidRPr="00C6146A">
        <w:rPr>
          <w:rFonts w:ascii="GHEA Grapalat" w:hAnsi="GHEA Grapalat"/>
        </w:rPr>
        <w:t xml:space="preserve"> участника, занявшего первое место, предлагая исправить несоответствие в течение трех рабочих дней.</w:t>
      </w:r>
      <w:proofErr w:type="gramEnd"/>
    </w:p>
    <w:p w:rsidR="005F53AD" w:rsidRPr="00C6146A" w:rsidRDefault="005F53AD" w:rsidP="00D5376F">
      <w:pPr>
        <w:spacing w:line="360" w:lineRule="auto"/>
        <w:ind w:firstLine="567"/>
        <w:jc w:val="both"/>
        <w:rPr>
          <w:rFonts w:ascii="GHEA Grapalat" w:hAnsi="GHEA Grapalat"/>
        </w:rPr>
      </w:pPr>
      <w:r w:rsidRPr="00C6146A">
        <w:rPr>
          <w:rFonts w:ascii="GHEA Grapalat" w:hAnsi="GHEA Grapalat"/>
        </w:rPr>
        <w:t>При этом</w:t>
      </w:r>
      <w:proofErr w:type="gramStart"/>
      <w:r w:rsidRPr="00C6146A">
        <w:rPr>
          <w:rFonts w:ascii="GHEA Grapalat" w:hAnsi="GHEA Grapalat"/>
        </w:rPr>
        <w:t>,</w:t>
      </w:r>
      <w:proofErr w:type="gramEnd"/>
      <w:r w:rsidRPr="00C6146A">
        <w:rPr>
          <w:rFonts w:ascii="GHEA Grapalat" w:hAnsi="GHEA Grapalat"/>
        </w:rPr>
        <w:t xml:space="preserve"> если несоответствие было зафиксировано</w:t>
      </w:r>
    </w:p>
    <w:p w:rsidR="005F53AD" w:rsidRPr="00C6146A" w:rsidRDefault="005F53AD" w:rsidP="00D5376F">
      <w:pPr>
        <w:spacing w:line="360" w:lineRule="auto"/>
        <w:ind w:firstLine="567"/>
        <w:jc w:val="both"/>
        <w:rPr>
          <w:rFonts w:ascii="GHEA Grapalat" w:hAnsi="GHEA Grapalat"/>
        </w:rPr>
      </w:pPr>
      <w:r w:rsidRPr="00C6146A">
        <w:rPr>
          <w:rFonts w:ascii="GHEA Grapalat" w:hAnsi="GHEA Grapalat"/>
        </w:rPr>
        <w:t xml:space="preserve">• в результате информации, полученной от </w:t>
      </w:r>
      <w:r w:rsidR="0001587B" w:rsidRPr="00C6146A">
        <w:rPr>
          <w:rFonts w:ascii="GHEA Grapalat" w:hAnsi="GHEA Grapalat"/>
        </w:rPr>
        <w:t>К</w:t>
      </w:r>
      <w:r w:rsidRPr="00C6146A">
        <w:rPr>
          <w:rFonts w:ascii="GHEA Grapalat" w:hAnsi="GHEA Grapalat"/>
        </w:rPr>
        <w:t xml:space="preserve">омитета, к указанному в настоящем пункте </w:t>
      </w:r>
      <w:proofErr w:type="spellStart"/>
      <w:r w:rsidR="0001587B" w:rsidRPr="00C6146A">
        <w:rPr>
          <w:rFonts w:ascii="GHEA Grapalat" w:hAnsi="GHEA Grapalat"/>
        </w:rPr>
        <w:t>изве</w:t>
      </w:r>
      <w:r w:rsidR="00EE03AF" w:rsidRPr="00C6146A">
        <w:rPr>
          <w:rFonts w:ascii="GHEA Grapalat" w:hAnsi="GHEA Grapalat"/>
        </w:rPr>
        <w:t>щ</w:t>
      </w:r>
      <w:r w:rsidRPr="00C6146A">
        <w:rPr>
          <w:rFonts w:ascii="GHEA Grapalat" w:hAnsi="GHEA Grapalat"/>
        </w:rPr>
        <w:t>нию</w:t>
      </w:r>
      <w:proofErr w:type="spellEnd"/>
      <w:r w:rsidRPr="00C6146A">
        <w:rPr>
          <w:rFonts w:ascii="GHEA Grapalat" w:hAnsi="GHEA Grapalat"/>
        </w:rPr>
        <w:t xml:space="preserve"> прилагается также </w:t>
      </w:r>
      <w:r w:rsidR="00E2702D" w:rsidRPr="00AA5BD2">
        <w:rPr>
          <w:rFonts w:ascii="GHEA Grapalat" w:hAnsi="GHEA Grapalat"/>
        </w:rPr>
        <w:t>воспроизведенн</w:t>
      </w:r>
      <w:r w:rsidR="00035281" w:rsidRPr="00DB4E0F">
        <w:rPr>
          <w:rFonts w:ascii="GHEA Grapalat" w:hAnsi="GHEA Grapalat"/>
        </w:rPr>
        <w:t>ы</w:t>
      </w:r>
      <w:proofErr w:type="gramStart"/>
      <w:r w:rsidR="00035281" w:rsidRPr="00DB4E0F">
        <w:rPr>
          <w:rFonts w:ascii="GHEA Grapalat" w:hAnsi="GHEA Grapalat"/>
        </w:rPr>
        <w:t>й</w:t>
      </w:r>
      <w:r w:rsidRPr="00C6146A">
        <w:rPr>
          <w:rFonts w:ascii="GHEA Grapalat" w:hAnsi="GHEA Grapalat"/>
        </w:rPr>
        <w:t>(</w:t>
      </w:r>
      <w:proofErr w:type="gramEnd"/>
      <w:r w:rsidRPr="00C6146A">
        <w:rPr>
          <w:rFonts w:ascii="GHEA Grapalat" w:hAnsi="GHEA Grapalat"/>
        </w:rPr>
        <w:t>отсканированн</w:t>
      </w:r>
      <w:r w:rsidR="00035281" w:rsidRPr="00AA5BD2">
        <w:rPr>
          <w:rFonts w:ascii="GHEA Grapalat" w:hAnsi="GHEA Grapalat"/>
        </w:rPr>
        <w:t>ый</w:t>
      </w:r>
      <w:r w:rsidRPr="00C6146A">
        <w:rPr>
          <w:rFonts w:ascii="GHEA Grapalat" w:hAnsi="GHEA Grapalat"/>
        </w:rPr>
        <w:t xml:space="preserve">) </w:t>
      </w:r>
      <w:r w:rsidR="00E2702D" w:rsidRPr="00AA5BD2">
        <w:rPr>
          <w:rFonts w:ascii="GHEA Grapalat" w:hAnsi="GHEA Grapalat"/>
        </w:rPr>
        <w:t xml:space="preserve">с оригинала </w:t>
      </w:r>
      <w:r w:rsidR="00035281" w:rsidRPr="00AA5BD2">
        <w:rPr>
          <w:rFonts w:ascii="GHEA Grapalat" w:hAnsi="GHEA Grapalat"/>
        </w:rPr>
        <w:t>вариант</w:t>
      </w:r>
      <w:r w:rsidRPr="00C6146A">
        <w:rPr>
          <w:rFonts w:ascii="GHEA Grapalat" w:hAnsi="GHEA Grapalat"/>
        </w:rPr>
        <w:t xml:space="preserve"> документа, содержащего информацию, предоставленную </w:t>
      </w:r>
      <w:r w:rsidR="000F7ED7" w:rsidRPr="00C6146A">
        <w:rPr>
          <w:rFonts w:ascii="GHEA Grapalat" w:hAnsi="GHEA Grapalat"/>
        </w:rPr>
        <w:t>К</w:t>
      </w:r>
      <w:r w:rsidRPr="00C6146A">
        <w:rPr>
          <w:rFonts w:ascii="GHEA Grapalat" w:hAnsi="GHEA Grapalat"/>
        </w:rPr>
        <w:t>омитетом;</w:t>
      </w:r>
    </w:p>
    <w:p w:rsidR="005F53AD" w:rsidRPr="00C6146A" w:rsidRDefault="005F53AD" w:rsidP="00D5376F">
      <w:pPr>
        <w:spacing w:line="360" w:lineRule="auto"/>
        <w:ind w:firstLine="567"/>
        <w:jc w:val="both"/>
        <w:rPr>
          <w:rFonts w:ascii="GHEA Grapalat" w:hAnsi="GHEA Grapalat"/>
        </w:rPr>
      </w:pPr>
      <w:r w:rsidRPr="00C6146A">
        <w:rPr>
          <w:rFonts w:ascii="GHEA Grapalat" w:hAnsi="GHEA Grapalat"/>
        </w:rPr>
        <w:lastRenderedPageBreak/>
        <w:t xml:space="preserve">• в результате оценки полного описания представленного товара, к </w:t>
      </w:r>
      <w:proofErr w:type="gramStart"/>
      <w:r w:rsidRPr="00C6146A">
        <w:rPr>
          <w:rFonts w:ascii="GHEA Grapalat" w:hAnsi="GHEA Grapalat"/>
        </w:rPr>
        <w:t>указанному</w:t>
      </w:r>
      <w:proofErr w:type="gramEnd"/>
      <w:r w:rsidRPr="00C6146A">
        <w:rPr>
          <w:rFonts w:ascii="GHEA Grapalat" w:hAnsi="GHEA Grapalat"/>
        </w:rPr>
        <w:t xml:space="preserve"> в настоящем пункте </w:t>
      </w:r>
      <w:proofErr w:type="spellStart"/>
      <w:r w:rsidR="00BD447A" w:rsidRPr="00AA5BD2">
        <w:rPr>
          <w:rFonts w:ascii="GHEA Grapalat" w:hAnsi="GHEA Grapalat"/>
        </w:rPr>
        <w:t>извещнию</w:t>
      </w:r>
      <w:proofErr w:type="spellEnd"/>
      <w:r w:rsidR="00BD447A" w:rsidRPr="00C6146A">
        <w:rPr>
          <w:rFonts w:ascii="GHEA Grapalat" w:hAnsi="GHEA Grapalat"/>
        </w:rPr>
        <w:t xml:space="preserve"> </w:t>
      </w:r>
      <w:r w:rsidRPr="00C6146A">
        <w:rPr>
          <w:rFonts w:ascii="GHEA Grapalat" w:hAnsi="GHEA Grapalat"/>
        </w:rPr>
        <w:t xml:space="preserve"> прилагается также </w:t>
      </w:r>
      <w:r w:rsidR="000233F0" w:rsidRPr="00AA5BD2">
        <w:rPr>
          <w:rFonts w:ascii="GHEA Grapalat" w:hAnsi="GHEA Grapalat"/>
        </w:rPr>
        <w:t xml:space="preserve">воспроизведенный </w:t>
      </w:r>
      <w:r w:rsidRPr="00C6146A">
        <w:rPr>
          <w:rFonts w:ascii="GHEA Grapalat" w:hAnsi="GHEA Grapalat"/>
        </w:rPr>
        <w:t>(отсканированн</w:t>
      </w:r>
      <w:r w:rsidR="000233F0" w:rsidRPr="00AA5BD2">
        <w:rPr>
          <w:rFonts w:ascii="GHEA Grapalat" w:hAnsi="GHEA Grapalat"/>
        </w:rPr>
        <w:t>ый</w:t>
      </w:r>
      <w:r w:rsidRPr="00C6146A">
        <w:rPr>
          <w:rFonts w:ascii="GHEA Grapalat" w:hAnsi="GHEA Grapalat"/>
        </w:rPr>
        <w:t xml:space="preserve">) </w:t>
      </w:r>
      <w:r w:rsidR="00FA2B74" w:rsidRPr="00AA5BD2">
        <w:rPr>
          <w:rFonts w:ascii="GHEA Grapalat" w:hAnsi="GHEA Grapalat"/>
        </w:rPr>
        <w:t xml:space="preserve">с оригинала </w:t>
      </w:r>
      <w:r w:rsidR="00230713" w:rsidRPr="00AA5BD2">
        <w:rPr>
          <w:rFonts w:ascii="GHEA Grapalat" w:hAnsi="GHEA Grapalat"/>
        </w:rPr>
        <w:t>вариант</w:t>
      </w:r>
      <w:r w:rsidRPr="00C6146A">
        <w:rPr>
          <w:rFonts w:ascii="GHEA Grapalat" w:hAnsi="GHEA Grapalat"/>
        </w:rPr>
        <w:t xml:space="preserve"> протокола заседания комиссии.</w:t>
      </w:r>
    </w:p>
    <w:p w:rsidR="0045258A" w:rsidRPr="00C6146A" w:rsidRDefault="0045258A" w:rsidP="00C6146A">
      <w:pPr>
        <w:jc w:val="both"/>
        <w:rPr>
          <w:rFonts w:ascii="GHEA Grapalat" w:hAnsi="GHEA Grapalat"/>
        </w:rPr>
      </w:pPr>
    </w:p>
    <w:p w:rsidR="00267FF4" w:rsidRPr="00C6146A" w:rsidRDefault="0045258A" w:rsidP="00A5318E">
      <w:pPr>
        <w:spacing w:line="360" w:lineRule="auto"/>
        <w:ind w:firstLine="567"/>
        <w:jc w:val="both"/>
        <w:rPr>
          <w:rFonts w:ascii="GHEA Grapalat" w:hAnsi="GHEA Grapalat"/>
        </w:rPr>
      </w:pPr>
      <w:r w:rsidRPr="00C6146A">
        <w:rPr>
          <w:rFonts w:ascii="GHEA Grapalat" w:hAnsi="GHEA Grapalat"/>
        </w:rPr>
        <w:t>7.1</w:t>
      </w:r>
      <w:r w:rsidR="005855ED">
        <w:rPr>
          <w:rFonts w:ascii="GHEA Grapalat" w:hAnsi="GHEA Grapalat"/>
        </w:rPr>
        <w:t>8</w:t>
      </w:r>
      <w:proofErr w:type="gramStart"/>
      <w:r w:rsidRPr="00C6146A">
        <w:rPr>
          <w:rFonts w:ascii="GHEA Grapalat" w:hAnsi="GHEA Grapalat"/>
        </w:rPr>
        <w:t xml:space="preserve"> </w:t>
      </w:r>
      <w:r w:rsidR="00267FF4" w:rsidRPr="00AA5BD2">
        <w:rPr>
          <w:rFonts w:ascii="GHEA Grapalat" w:hAnsi="GHEA Grapalat"/>
        </w:rPr>
        <w:t>Е</w:t>
      </w:r>
      <w:proofErr w:type="gramEnd"/>
      <w:r w:rsidR="00267FF4" w:rsidRPr="00AA5BD2">
        <w:rPr>
          <w:rFonts w:ascii="GHEA Grapalat" w:hAnsi="GHEA Grapalat"/>
        </w:rPr>
        <w:t>сли занявший первое место участник в установленны</w:t>
      </w:r>
      <w:r w:rsidR="00267FF4" w:rsidRPr="00C6146A">
        <w:rPr>
          <w:rFonts w:ascii="GHEA Grapalat" w:hAnsi="GHEA Grapalat"/>
        </w:rPr>
        <w:t>й пунктом 7.1</w:t>
      </w:r>
      <w:r w:rsidR="005855ED">
        <w:rPr>
          <w:rFonts w:ascii="GHEA Grapalat" w:hAnsi="GHEA Grapalat"/>
        </w:rPr>
        <w:t>7</w:t>
      </w:r>
      <w:r w:rsidR="00267FF4" w:rsidRPr="00C6146A">
        <w:rPr>
          <w:rFonts w:ascii="GHEA Grapalat" w:hAnsi="GHEA Grapalat"/>
        </w:rPr>
        <w:t xml:space="preserve"> части 1 настоящего приглашения</w:t>
      </w:r>
      <w:r w:rsidR="00267FF4" w:rsidRPr="00AA5BD2">
        <w:rPr>
          <w:rFonts w:ascii="GHEA Grapalat" w:hAnsi="GHEA Grapalat"/>
        </w:rPr>
        <w:t xml:space="preserve"> </w:t>
      </w:r>
      <w:r w:rsidR="00267FF4" w:rsidRPr="00C6146A">
        <w:rPr>
          <w:rFonts w:ascii="GHEA Grapalat" w:hAnsi="GHEA Grapalat"/>
        </w:rPr>
        <w:t>срок</w:t>
      </w:r>
      <w:r w:rsidR="00760E76">
        <w:rPr>
          <w:rFonts w:ascii="GHEA Grapalat" w:hAnsi="GHEA Grapalat"/>
        </w:rPr>
        <w:t>:</w:t>
      </w:r>
    </w:p>
    <w:p w:rsidR="0045258A" w:rsidRPr="00C6146A" w:rsidRDefault="00553501" w:rsidP="00A5318E">
      <w:pPr>
        <w:spacing w:line="360" w:lineRule="auto"/>
        <w:ind w:firstLine="567"/>
        <w:jc w:val="both"/>
        <w:rPr>
          <w:rFonts w:ascii="GHEA Grapalat" w:hAnsi="GHEA Grapalat"/>
        </w:rPr>
      </w:pPr>
      <w:r w:rsidRPr="00AA5BD2">
        <w:rPr>
          <w:rFonts w:ascii="GHEA Grapalat" w:hAnsi="GHEA Grapalat"/>
        </w:rPr>
        <w:t xml:space="preserve">1) </w:t>
      </w:r>
      <w:r w:rsidR="00267FF4" w:rsidRPr="00DB4E0F">
        <w:rPr>
          <w:rFonts w:ascii="GHEA Grapalat" w:hAnsi="GHEA Grapalat"/>
        </w:rPr>
        <w:t>исправляет зафиксированное несоответствие</w:t>
      </w:r>
      <w:r w:rsidR="00267FF4" w:rsidRPr="00C6146A">
        <w:rPr>
          <w:rFonts w:ascii="GHEA Grapalat" w:hAnsi="GHEA Grapalat"/>
        </w:rPr>
        <w:t>-</w:t>
      </w:r>
      <w:r w:rsidRPr="00AA5BD2">
        <w:rPr>
          <w:rFonts w:ascii="GHEA Grapalat" w:hAnsi="GHEA Grapalat"/>
        </w:rPr>
        <w:t xml:space="preserve"> </w:t>
      </w:r>
      <w:r w:rsidRPr="00DB4E0F">
        <w:rPr>
          <w:rFonts w:ascii="GHEA Grapalat" w:hAnsi="GHEA Grapalat"/>
        </w:rPr>
        <w:t>заявка оценивается удовлетворительно и участник, занявший первое место, объяв</w:t>
      </w:r>
      <w:r w:rsidRPr="00AA5BD2">
        <w:rPr>
          <w:rFonts w:ascii="GHEA Grapalat" w:hAnsi="GHEA Grapalat"/>
        </w:rPr>
        <w:t xml:space="preserve">ляется отобранным </w:t>
      </w:r>
      <w:proofErr w:type="spellStart"/>
      <w:r w:rsidRPr="00AA5BD2">
        <w:rPr>
          <w:rFonts w:ascii="GHEA Grapalat" w:hAnsi="GHEA Grapalat"/>
        </w:rPr>
        <w:t>участником</w:t>
      </w:r>
      <w:proofErr w:type="gramStart"/>
      <w:r w:rsidR="00267FF4" w:rsidRPr="00C6146A">
        <w:rPr>
          <w:rFonts w:ascii="GHEA Grapalat" w:hAnsi="GHEA Grapalat"/>
        </w:rPr>
        <w:t>.</w:t>
      </w:r>
      <w:r w:rsidR="0045258A" w:rsidRPr="00C6146A">
        <w:rPr>
          <w:rFonts w:ascii="GHEA Grapalat" w:hAnsi="GHEA Grapalat"/>
        </w:rPr>
        <w:t>Е</w:t>
      </w:r>
      <w:proofErr w:type="gramEnd"/>
      <w:r w:rsidR="0045258A" w:rsidRPr="00C6146A">
        <w:rPr>
          <w:rFonts w:ascii="GHEA Grapalat" w:hAnsi="GHEA Grapalat"/>
        </w:rPr>
        <w:t>сли</w:t>
      </w:r>
      <w:proofErr w:type="spellEnd"/>
      <w:r w:rsidR="0045258A" w:rsidRPr="00C6146A">
        <w:rPr>
          <w:rFonts w:ascii="GHEA Grapalat" w:hAnsi="GHEA Grapalat"/>
        </w:rPr>
        <w:t xml:space="preserve">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AA5BD2">
        <w:rPr>
          <w:rFonts w:ascii="GHEA Grapalat" w:hAnsi="GHEA Grapalat"/>
        </w:rPr>
        <w:t>воспроиз</w:t>
      </w:r>
      <w:r w:rsidR="00917F5A" w:rsidRPr="00DB4E0F">
        <w:rPr>
          <w:rFonts w:ascii="GHEA Grapalat" w:hAnsi="GHEA Grapalat"/>
        </w:rPr>
        <w:t>в</w:t>
      </w:r>
      <w:r w:rsidR="00F66B27" w:rsidRPr="00AA5BD2">
        <w:rPr>
          <w:rFonts w:ascii="GHEA Grapalat" w:hAnsi="GHEA Grapalat"/>
        </w:rPr>
        <w:t>еденный</w:t>
      </w:r>
      <w:r w:rsidR="0045258A" w:rsidRPr="00C6146A">
        <w:rPr>
          <w:rFonts w:ascii="GHEA Grapalat" w:hAnsi="GHEA Grapalat"/>
        </w:rPr>
        <w:t xml:space="preserve"> (отсканированный)</w:t>
      </w:r>
      <w:r w:rsidR="00CA08DF" w:rsidRPr="00AA5BD2">
        <w:rPr>
          <w:rFonts w:ascii="GHEA Grapalat" w:hAnsi="GHEA Grapalat"/>
        </w:rPr>
        <w:t xml:space="preserve"> с </w:t>
      </w:r>
      <w:r w:rsidR="00CA08DF" w:rsidRPr="00DB4E0F">
        <w:rPr>
          <w:rFonts w:ascii="GHEA Grapalat" w:hAnsi="GHEA Grapalat"/>
        </w:rPr>
        <w:t>оригинала</w:t>
      </w:r>
      <w:r w:rsidR="0045258A" w:rsidRPr="00C6146A">
        <w:rPr>
          <w:rFonts w:ascii="GHEA Grapalat" w:hAnsi="GHEA Grapalat"/>
        </w:rPr>
        <w:t xml:space="preserve"> экземпляр документа, обосновывающего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A5318E">
      <w:pPr>
        <w:spacing w:line="360" w:lineRule="auto"/>
        <w:ind w:firstLine="567"/>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w:t>
      </w:r>
      <w:r w:rsidR="00267FF4" w:rsidRPr="00C6146A">
        <w:rPr>
          <w:rFonts w:ascii="GHEA Grapalat" w:hAnsi="GHEA Grapalat"/>
        </w:rPr>
        <w:t xml:space="preserve"> </w:t>
      </w:r>
      <w:r w:rsidR="00267FF4" w:rsidRPr="00AA5BD2">
        <w:rPr>
          <w:rFonts w:ascii="GHEA Grapalat" w:hAnsi="GHEA Grapalat"/>
        </w:rPr>
        <w:t>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D256AA" w:rsidRPr="00DB4E0F">
        <w:rPr>
          <w:rFonts w:ascii="GHEA Grapalat" w:hAnsi="GHEA Grapalat"/>
        </w:rPr>
        <w:t xml:space="preserve"> </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Pr="00C6146A">
        <w:rPr>
          <w:rFonts w:ascii="GHEA Grapalat" w:hAnsi="GHEA Grapalat"/>
        </w:rPr>
        <w:t xml:space="preserve"> </w:t>
      </w:r>
      <w:r w:rsidR="001F4257" w:rsidRPr="00AA5BD2">
        <w:rPr>
          <w:rFonts w:ascii="GHEA Grapalat" w:hAnsi="GHEA Grapalat"/>
        </w:rPr>
        <w:t>послед</w:t>
      </w:r>
      <w:r w:rsidR="001F4257" w:rsidRPr="00DB4E0F">
        <w:rPr>
          <w:rFonts w:ascii="GHEA Grapalat" w:hAnsi="GHEA Grapalat"/>
        </w:rPr>
        <w:t>ующее</w:t>
      </w:r>
      <w:r w:rsidR="001F4257" w:rsidRPr="00AA5BD2">
        <w:rPr>
          <w:rFonts w:ascii="GHEA Grapalat" w:hAnsi="GHEA Grapalat"/>
        </w:rPr>
        <w:t xml:space="preserve"> </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xml:space="preserve">, </w:t>
      </w:r>
      <w:proofErr w:type="gramStart"/>
      <w:r w:rsidRPr="00C6146A">
        <w:rPr>
          <w:rFonts w:ascii="GHEA Grapalat" w:hAnsi="GHEA Grapalat"/>
        </w:rPr>
        <w:t>установленны</w:t>
      </w:r>
      <w:r w:rsidR="005B0547" w:rsidRPr="00C6146A">
        <w:rPr>
          <w:rFonts w:ascii="GHEA Grapalat" w:hAnsi="GHEA Grapalat"/>
        </w:rPr>
        <w:t>х</w:t>
      </w:r>
      <w:proofErr w:type="gramEnd"/>
      <w:r w:rsidRPr="00C6146A">
        <w:rPr>
          <w:rFonts w:ascii="GHEA Grapalat" w:hAnsi="GHEA Grapalat"/>
        </w:rPr>
        <w:t xml:space="preserve"> пунктами 7.1</w:t>
      </w:r>
      <w:r w:rsidR="002332F8">
        <w:rPr>
          <w:rFonts w:ascii="GHEA Grapalat" w:hAnsi="GHEA Grapalat"/>
        </w:rPr>
        <w:t>2</w:t>
      </w:r>
      <w:r w:rsidRPr="00C6146A">
        <w:rPr>
          <w:rFonts w:ascii="GHEA Grapalat" w:hAnsi="GHEA Grapalat"/>
        </w:rPr>
        <w:t>-7.</w:t>
      </w:r>
      <w:r w:rsidR="002332F8">
        <w:rPr>
          <w:rFonts w:ascii="GHEA Grapalat" w:hAnsi="GHEA Grapalat"/>
        </w:rPr>
        <w:t>19</w:t>
      </w:r>
      <w:r w:rsidRPr="00C6146A">
        <w:rPr>
          <w:rFonts w:ascii="GHEA Grapalat" w:hAnsi="GHEA Grapalat"/>
        </w:rPr>
        <w:t xml:space="preserve"> части 1 настоящего приглашения:</w:t>
      </w:r>
    </w:p>
    <w:p w:rsidR="00AC64E1" w:rsidRPr="00AA5BD2" w:rsidRDefault="0045258A" w:rsidP="00AC64E1">
      <w:pPr>
        <w:pStyle w:val="norm"/>
        <w:widowControl w:val="0"/>
        <w:tabs>
          <w:tab w:val="left" w:pos="1276"/>
        </w:tabs>
        <w:spacing w:after="160" w:line="360" w:lineRule="auto"/>
        <w:ind w:firstLine="567"/>
        <w:rPr>
          <w:rFonts w:ascii="GHEA Grapalat" w:hAnsi="GHEA Grapalat" w:cs="Sylfaen"/>
          <w:sz w:val="24"/>
          <w:szCs w:val="24"/>
        </w:rPr>
      </w:pPr>
      <w:r w:rsidRPr="00C6146A">
        <w:rPr>
          <w:rFonts w:ascii="GHEA Grapalat" w:hAnsi="GHEA Grapalat"/>
          <w:sz w:val="24"/>
          <w:szCs w:val="24"/>
        </w:rPr>
        <w:t xml:space="preserve">Документы, предусмотренные подпунктом 1 настоящего пункта, представляются </w:t>
      </w:r>
      <w:proofErr w:type="gramStart"/>
      <w:r w:rsidRPr="00C6146A">
        <w:rPr>
          <w:rFonts w:ascii="GHEA Grapalat" w:hAnsi="GHEA Grapalat"/>
          <w:sz w:val="24"/>
          <w:szCs w:val="24"/>
        </w:rPr>
        <w:t>секретарю</w:t>
      </w:r>
      <w:proofErr w:type="gramEnd"/>
      <w:r w:rsidRPr="00C6146A">
        <w:rPr>
          <w:rFonts w:ascii="GHEA Grapalat" w:hAnsi="GHEA Grapalat"/>
          <w:sz w:val="24"/>
          <w:szCs w:val="24"/>
        </w:rPr>
        <w:t xml:space="preserve"> комиссии в порядке, предусмотренном пунктом 7.1</w:t>
      </w:r>
      <w:r w:rsidR="00703670">
        <w:rPr>
          <w:rFonts w:ascii="GHEA Grapalat" w:hAnsi="GHEA Grapalat"/>
          <w:sz w:val="24"/>
          <w:szCs w:val="24"/>
        </w:rPr>
        <w:t>3</w:t>
      </w:r>
      <w:r w:rsidRPr="00C6146A">
        <w:rPr>
          <w:rFonts w:ascii="GHEA Grapalat" w:hAnsi="GHEA Grapalat"/>
          <w:sz w:val="24"/>
          <w:szCs w:val="24"/>
        </w:rPr>
        <w:t xml:space="preserve"> части 1 настоящего приглашения</w:t>
      </w:r>
      <w:r w:rsidR="00840BA9" w:rsidRPr="00C6146A">
        <w:rPr>
          <w:rFonts w:ascii="GHEA Grapalat" w:hAnsi="GHEA Grapalat"/>
          <w:sz w:val="24"/>
          <w:szCs w:val="24"/>
        </w:rPr>
        <w:t>.</w:t>
      </w:r>
      <w:r w:rsidR="00AC64E1" w:rsidRPr="00AA5BD2">
        <w:rPr>
          <w:rFonts w:ascii="GHEA Grapalat" w:hAnsi="GHEA Grapalat"/>
        </w:rPr>
        <w:t xml:space="preserve"> </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45258A">
      <w:pPr>
        <w:pStyle w:val="23"/>
        <w:widowControl w:val="0"/>
        <w:tabs>
          <w:tab w:val="left" w:pos="1276"/>
        </w:tabs>
        <w:spacing w:after="160"/>
        <w:ind w:firstLine="567"/>
        <w:rPr>
          <w:rFonts w:ascii="GHEA Grapalat" w:hAnsi="GHEA Grapalat"/>
          <w:sz w:val="24"/>
          <w:szCs w:val="24"/>
        </w:rPr>
      </w:pPr>
      <w:r w:rsidRPr="00C6146A">
        <w:rPr>
          <w:rFonts w:ascii="GHEA Grapalat" w:hAnsi="GHEA Grapalat"/>
          <w:sz w:val="24"/>
          <w:szCs w:val="24"/>
        </w:rPr>
        <w:t>7.</w:t>
      </w:r>
      <w:r w:rsidR="006E5FDD">
        <w:rPr>
          <w:rFonts w:ascii="GHEA Grapalat" w:hAnsi="GHEA Grapalat"/>
          <w:sz w:val="24"/>
          <w:szCs w:val="24"/>
        </w:rPr>
        <w:t>19</w:t>
      </w:r>
      <w:proofErr w:type="gramStart"/>
      <w:r w:rsidRPr="00C6146A">
        <w:rPr>
          <w:rFonts w:ascii="GHEA Grapalat" w:hAnsi="GHEA Grapalat"/>
          <w:sz w:val="24"/>
          <w:szCs w:val="24"/>
        </w:rPr>
        <w:t xml:space="preserve"> </w:t>
      </w:r>
      <w:r w:rsidR="005D3466" w:rsidRPr="00AA5BD2">
        <w:rPr>
          <w:rFonts w:ascii="GHEA Grapalat" w:hAnsi="GHEA Grapalat"/>
          <w:sz w:val="24"/>
          <w:szCs w:val="24"/>
        </w:rPr>
        <w:t>В</w:t>
      </w:r>
      <w:proofErr w:type="gramEnd"/>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374BA6">
        <w:rPr>
          <w:rFonts w:ascii="GHEA Grapalat" w:hAnsi="GHEA Grapalat"/>
          <w:sz w:val="24"/>
          <w:szCs w:val="24"/>
        </w:rPr>
        <w:t>6</w:t>
      </w:r>
      <w:r w:rsidRPr="00C6146A">
        <w:rPr>
          <w:rFonts w:ascii="GHEA Grapalat" w:hAnsi="GHEA Grapalat"/>
          <w:sz w:val="24"/>
          <w:szCs w:val="24"/>
        </w:rPr>
        <w:t>-7.1</w:t>
      </w:r>
      <w:r w:rsidR="00374BA6">
        <w:rPr>
          <w:rFonts w:ascii="GHEA Grapalat" w:hAnsi="GHEA Grapalat"/>
          <w:sz w:val="24"/>
          <w:szCs w:val="24"/>
        </w:rPr>
        <w:t>8</w:t>
      </w:r>
      <w:r w:rsidRPr="00C6146A">
        <w:rPr>
          <w:rFonts w:ascii="GHEA Grapalat" w:hAnsi="GHEA Grapalat"/>
          <w:sz w:val="24"/>
          <w:szCs w:val="24"/>
        </w:rPr>
        <w:t xml:space="preserve"> части 1 настоящего приглашения:</w:t>
      </w:r>
    </w:p>
    <w:p w:rsidR="002B121D" w:rsidRPr="00AA5BD2" w:rsidRDefault="00FF60C2" w:rsidP="000F5EC2">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w:t>
      </w:r>
      <w:r w:rsidR="00DB3CEA">
        <w:rPr>
          <w:rFonts w:ascii="GHEA Grapalat" w:hAnsi="GHEA Grapalat"/>
          <w:sz w:val="24"/>
          <w:szCs w:val="24"/>
        </w:rPr>
        <w:t>20</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AA5BD2" w:rsidRDefault="00FF60C2" w:rsidP="000F5EC2">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lastRenderedPageBreak/>
        <w:t>7.</w:t>
      </w:r>
      <w:r w:rsidR="009D4B01" w:rsidRPr="00AA5BD2">
        <w:rPr>
          <w:rFonts w:ascii="GHEA Grapalat" w:hAnsi="GHEA Grapalat"/>
        </w:rPr>
        <w:t>2</w:t>
      </w:r>
      <w:r w:rsidR="00003CBF">
        <w:rPr>
          <w:rFonts w:ascii="GHEA Grapalat" w:hAnsi="GHEA Grapalat"/>
        </w:rPr>
        <w:t>1</w:t>
      </w:r>
      <w:r w:rsidR="008818E3" w:rsidRPr="00AA5BD2">
        <w:rPr>
          <w:rFonts w:ascii="GHEA Grapalat" w:hAnsi="GHEA Grapalat"/>
        </w:rPr>
        <w:t>.</w:t>
      </w:r>
      <w:r w:rsidR="000F5EC2" w:rsidRPr="00AA5BD2">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sidR="00455570">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w:t>
      </w:r>
      <w:r w:rsidR="000F5EC2" w:rsidRPr="00AA5BD2">
        <w:rPr>
          <w:rFonts w:ascii="GHEA Grapalat" w:hAnsi="GHEA Grapalat"/>
        </w:rPr>
        <w:t>онный адрес секретаря комиссии.</w:t>
      </w:r>
      <w:proofErr w:type="gramEnd"/>
    </w:p>
    <w:p w:rsidR="00265D18" w:rsidRPr="00AA5BD2" w:rsidRDefault="00265D18" w:rsidP="000F5EC2">
      <w:pPr>
        <w:widowControl w:val="0"/>
        <w:spacing w:after="160" w:line="360" w:lineRule="auto"/>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A5BD2" w:rsidRDefault="00FF60C2" w:rsidP="000F5EC2">
      <w:pPr>
        <w:pStyle w:val="23"/>
        <w:widowControl w:val="0"/>
        <w:tabs>
          <w:tab w:val="left" w:pos="1276"/>
        </w:tabs>
        <w:spacing w:after="160"/>
        <w:ind w:firstLine="567"/>
        <w:rPr>
          <w:rFonts w:ascii="GHEA Grapalat" w:hAnsi="GHEA Grapalat"/>
          <w:sz w:val="24"/>
          <w:szCs w:val="24"/>
        </w:rPr>
      </w:pPr>
      <w:r w:rsidRPr="00AA5BD2">
        <w:rPr>
          <w:rFonts w:ascii="GHEA Grapalat" w:hAnsi="GHEA Grapalat"/>
          <w:sz w:val="24"/>
          <w:szCs w:val="24"/>
        </w:rPr>
        <w:t>7.2</w:t>
      </w:r>
      <w:r w:rsidR="00AB69FC">
        <w:rPr>
          <w:rFonts w:ascii="GHEA Grapalat" w:hAnsi="GHEA Grapalat"/>
          <w:sz w:val="24"/>
          <w:szCs w:val="24"/>
        </w:rPr>
        <w:t>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и отобранный участник определяется по отдельным лотам</w:t>
      </w:r>
      <w:r w:rsidR="00C92CC6">
        <w:rPr>
          <w:rFonts w:ascii="GHEA Grapalat" w:hAnsi="GHEA Grapalat"/>
          <w:sz w:val="24"/>
          <w:szCs w:val="24"/>
        </w:rPr>
        <w:t>.</w:t>
      </w:r>
      <w:r w:rsidR="00526C2F" w:rsidRPr="00AA5BD2">
        <w:rPr>
          <w:rStyle w:val="af6"/>
          <w:rFonts w:ascii="GHEA Grapalat" w:hAnsi="GHEA Grapalat"/>
          <w:sz w:val="24"/>
          <w:szCs w:val="24"/>
        </w:rPr>
        <w:footnoteReference w:customMarkFollows="1" w:id="5"/>
        <w:t>10</w:t>
      </w:r>
    </w:p>
    <w:p w:rsidR="00583092" w:rsidRPr="00AA5BD2" w:rsidRDefault="00FF60C2" w:rsidP="000F5EC2">
      <w:pPr>
        <w:widowControl w:val="0"/>
        <w:tabs>
          <w:tab w:val="left" w:pos="1276"/>
        </w:tabs>
        <w:spacing w:after="160" w:line="336" w:lineRule="auto"/>
        <w:ind w:firstLine="567"/>
        <w:jc w:val="both"/>
        <w:rPr>
          <w:rFonts w:ascii="GHEA Grapalat" w:hAnsi="GHEA Grapalat"/>
        </w:rPr>
      </w:pPr>
      <w:r w:rsidRPr="00AA5BD2">
        <w:rPr>
          <w:rFonts w:ascii="GHEA Grapalat" w:hAnsi="GHEA Grapalat"/>
        </w:rPr>
        <w:t>7.2</w:t>
      </w:r>
      <w:r w:rsidR="00AB69FC">
        <w:rPr>
          <w:rFonts w:ascii="GHEA Grapalat" w:hAnsi="GHEA Grapalat"/>
        </w:rPr>
        <w:t>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B634AD">
        <w:rPr>
          <w:rFonts w:ascii="GHEA Grapalat" w:hAnsi="GHEA Grapalat"/>
        </w:rPr>
        <w:t>2</w:t>
      </w:r>
      <w:r w:rsidRPr="00AA5BD2">
        <w:rPr>
          <w:rFonts w:ascii="GHEA Grapalat" w:hAnsi="GHEA Grapalat"/>
        </w:rPr>
        <w:t>-7.2</w:t>
      </w:r>
      <w:r w:rsidR="00193644">
        <w:rPr>
          <w:rFonts w:ascii="GHEA Grapalat" w:hAnsi="GHEA Grapalat"/>
        </w:rPr>
        <w:t>2</w:t>
      </w:r>
      <w:r w:rsidRPr="00AA5BD2">
        <w:rPr>
          <w:rFonts w:ascii="GHEA Grapalat" w:hAnsi="GHEA Grapalat"/>
        </w:rPr>
        <w:t xml:space="preserve"> части 1 настоящего Приглашения.</w:t>
      </w:r>
    </w:p>
    <w:p w:rsidR="00583092" w:rsidRPr="00AA5BD2" w:rsidRDefault="00FF60C2" w:rsidP="000F5EC2">
      <w:pPr>
        <w:pStyle w:val="23"/>
        <w:widowControl w:val="0"/>
        <w:tabs>
          <w:tab w:val="left" w:pos="1276"/>
        </w:tabs>
        <w:spacing w:after="160" w:line="336" w:lineRule="auto"/>
        <w:ind w:firstLine="567"/>
        <w:rPr>
          <w:rFonts w:ascii="GHEA Grapalat" w:hAnsi="GHEA Grapalat" w:cs="Sylfaen"/>
          <w:sz w:val="24"/>
          <w:szCs w:val="24"/>
        </w:rPr>
      </w:pPr>
      <w:r w:rsidRPr="00AA5BD2">
        <w:rPr>
          <w:rFonts w:ascii="GHEA Grapalat" w:hAnsi="GHEA Grapalat"/>
          <w:sz w:val="24"/>
          <w:szCs w:val="24"/>
        </w:rPr>
        <w:t>7.2</w:t>
      </w:r>
      <w:r w:rsidR="00D16BF4">
        <w:rPr>
          <w:rFonts w:ascii="GHEA Grapalat" w:hAnsi="GHEA Grapalat"/>
          <w:sz w:val="24"/>
          <w:szCs w:val="24"/>
        </w:rPr>
        <w:t>4</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0F5EC2">
      <w:pPr>
        <w:pStyle w:val="23"/>
        <w:widowControl w:val="0"/>
        <w:spacing w:after="160" w:line="336" w:lineRule="auto"/>
        <w:ind w:firstLine="567"/>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0F5EC2">
      <w:pPr>
        <w:pStyle w:val="23"/>
        <w:widowControl w:val="0"/>
        <w:tabs>
          <w:tab w:val="left" w:pos="1276"/>
        </w:tabs>
        <w:spacing w:after="160" w:line="336" w:lineRule="auto"/>
        <w:ind w:firstLine="567"/>
        <w:rPr>
          <w:rFonts w:ascii="GHEA Grapalat" w:hAnsi="GHEA Grapalat" w:cs="Sylfaen"/>
          <w:sz w:val="24"/>
          <w:szCs w:val="24"/>
        </w:rPr>
      </w:pPr>
      <w:r w:rsidRPr="00AA5BD2">
        <w:rPr>
          <w:rFonts w:ascii="GHEA Grapalat" w:hAnsi="GHEA Grapalat"/>
          <w:sz w:val="24"/>
          <w:szCs w:val="24"/>
        </w:rPr>
        <w:t>7.2</w:t>
      </w:r>
      <w:r w:rsidR="00915629">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0F5EC2">
      <w:pPr>
        <w:pStyle w:val="23"/>
        <w:widowControl w:val="0"/>
        <w:spacing w:after="160"/>
        <w:ind w:firstLine="567"/>
        <w:rPr>
          <w:rFonts w:ascii="GHEA Grapalat" w:hAnsi="GHEA Grapalat" w:cs="Sylfaen"/>
          <w:sz w:val="24"/>
          <w:szCs w:val="24"/>
        </w:rPr>
      </w:pPr>
      <w:r w:rsidRPr="00AA5BD2">
        <w:rPr>
          <w:rFonts w:ascii="GHEA Grapalat" w:hAnsi="GHEA Grapalat"/>
          <w:sz w:val="24"/>
          <w:szCs w:val="24"/>
        </w:rPr>
        <w:t xml:space="preserve">Комиссия может проверить </w:t>
      </w:r>
      <w:proofErr w:type="gramStart"/>
      <w:r w:rsidRPr="00AA5BD2">
        <w:rPr>
          <w:rFonts w:ascii="GHEA Grapalat" w:hAnsi="GHEA Grapalat"/>
          <w:sz w:val="24"/>
          <w:szCs w:val="24"/>
        </w:rPr>
        <w:t>подлинность</w:t>
      </w:r>
      <w:proofErr w:type="gramEnd"/>
      <w:r w:rsidRPr="00AA5BD2">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AA5BD2">
        <w:rPr>
          <w:rFonts w:ascii="GHEA Grapalat" w:hAnsi="GHEA Grapalat"/>
          <w:sz w:val="24"/>
          <w:szCs w:val="24"/>
        </w:rPr>
        <w:t>предоставляют письменное заключение</w:t>
      </w:r>
      <w:proofErr w:type="gramEnd"/>
      <w:r w:rsidRPr="00AA5BD2">
        <w:rPr>
          <w:rFonts w:ascii="GHEA Grapalat" w:hAnsi="GHEA Grapalat"/>
          <w:sz w:val="24"/>
          <w:szCs w:val="24"/>
        </w:rPr>
        <w:t xml:space="preserve">. Если в результате проверки подлинности представленных участником данных они квалифицируются как несоответствующие действительности, то заявка этого </w:t>
      </w:r>
      <w:r w:rsidRPr="00AA5BD2">
        <w:rPr>
          <w:rFonts w:ascii="GHEA Grapalat" w:hAnsi="GHEA Grapalat"/>
          <w:sz w:val="24"/>
          <w:szCs w:val="24"/>
        </w:rPr>
        <w:lastRenderedPageBreak/>
        <w:t>участника отклоняется.</w:t>
      </w:r>
    </w:p>
    <w:p w:rsidR="00583092" w:rsidRPr="00AA5BD2" w:rsidRDefault="00FF60C2" w:rsidP="000F5EC2">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7.2</w:t>
      </w:r>
      <w:r w:rsidR="00DB66DA">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DB66DA">
        <w:rPr>
          <w:rFonts w:ascii="GHEA Grapalat" w:hAnsi="GHEA Grapalat"/>
          <w:sz w:val="24"/>
          <w:szCs w:val="24"/>
        </w:rPr>
        <w:t>5</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E45ACA" w:rsidRPr="00AA5BD2" w:rsidRDefault="00FF60C2" w:rsidP="000F5EC2">
      <w:pPr>
        <w:pStyle w:val="norm"/>
        <w:widowControl w:val="0"/>
        <w:tabs>
          <w:tab w:val="left" w:pos="1276"/>
        </w:tabs>
        <w:spacing w:after="160" w:line="360" w:lineRule="auto"/>
        <w:ind w:firstLine="567"/>
        <w:rPr>
          <w:rFonts w:ascii="GHEA Grapalat" w:hAnsi="GHEA Grapalat" w:cs="Tahoma"/>
          <w:sz w:val="24"/>
          <w:szCs w:val="24"/>
        </w:rPr>
      </w:pPr>
      <w:r w:rsidRPr="00AA5BD2">
        <w:rPr>
          <w:rFonts w:ascii="GHEA Grapalat" w:hAnsi="GHEA Grapalat"/>
          <w:sz w:val="24"/>
          <w:szCs w:val="24"/>
        </w:rPr>
        <w:t>7.2</w:t>
      </w:r>
      <w:r w:rsidR="007B7A3B">
        <w:rPr>
          <w:rFonts w:ascii="GHEA Grapalat" w:hAnsi="GHEA Grapalat"/>
          <w:sz w:val="24"/>
          <w:szCs w:val="24"/>
        </w:rPr>
        <w:t>7</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AA5BD2" w:rsidRDefault="00FF60C2" w:rsidP="000F5EC2">
      <w:pPr>
        <w:pStyle w:val="23"/>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w:t>
      </w:r>
      <w:r w:rsidR="007B7A3B">
        <w:rPr>
          <w:rFonts w:ascii="GHEA Grapalat" w:hAnsi="GHEA Grapalat"/>
          <w:sz w:val="24"/>
          <w:szCs w:val="24"/>
        </w:rPr>
        <w:t>28</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A5BD2" w:rsidRDefault="00583092" w:rsidP="000F5EC2">
      <w:pPr>
        <w:pStyle w:val="23"/>
        <w:widowControl w:val="0"/>
        <w:spacing w:after="160"/>
        <w:ind w:firstLine="567"/>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915CFE" w:rsidRPr="00915CFE">
        <w:rPr>
          <w:rFonts w:ascii="GHEA Grapalat" w:hAnsi="GHEA Grapalat"/>
          <w:sz w:val="24"/>
          <w:szCs w:val="24"/>
        </w:rPr>
        <w:t>5</w:t>
      </w:r>
      <w:r w:rsidRPr="00AA5BD2">
        <w:rPr>
          <w:rFonts w:ascii="GHEA Grapalat" w:hAnsi="GHEA Grapalat"/>
          <w:sz w:val="24"/>
          <w:szCs w:val="24"/>
          <w:u w:val="single"/>
        </w:rPr>
        <w:t xml:space="preserve"> </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0F5EC2">
      <w:pPr>
        <w:pStyle w:val="23"/>
        <w:widowControl w:val="0"/>
        <w:spacing w:after="160" w:line="336" w:lineRule="auto"/>
        <w:ind w:firstLine="567"/>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0F5EC2">
      <w:pPr>
        <w:widowControl w:val="0"/>
        <w:spacing w:after="160" w:line="336" w:lineRule="auto"/>
        <w:ind w:firstLine="567"/>
        <w:jc w:val="center"/>
        <w:rPr>
          <w:rFonts w:ascii="GHEA Grapalat" w:hAnsi="GHEA Grapalat"/>
          <w:b/>
        </w:rPr>
      </w:pPr>
    </w:p>
    <w:p w:rsidR="000313A6" w:rsidRPr="00AA5BD2" w:rsidRDefault="00DD412B" w:rsidP="000F5EC2">
      <w:pPr>
        <w:widowControl w:val="0"/>
        <w:spacing w:after="160" w:line="336" w:lineRule="auto"/>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0F5EC2">
      <w:pPr>
        <w:widowControl w:val="0"/>
        <w:tabs>
          <w:tab w:val="left" w:pos="1134"/>
        </w:tabs>
        <w:spacing w:after="160" w:line="336" w:lineRule="auto"/>
        <w:ind w:firstLine="567"/>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0F5EC2">
      <w:pPr>
        <w:widowControl w:val="0"/>
        <w:tabs>
          <w:tab w:val="left" w:pos="1134"/>
        </w:tabs>
        <w:spacing w:after="160" w:line="336" w:lineRule="auto"/>
        <w:ind w:firstLine="567"/>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четырех рабочих дней, следующих за окончанием периода ожидания, установленного пунктом 7.</w:t>
      </w:r>
      <w:r w:rsidR="007B7A3B">
        <w:rPr>
          <w:rFonts w:ascii="GHEA Grapalat" w:hAnsi="GHEA Grapalat"/>
        </w:rPr>
        <w:t>28</w:t>
      </w:r>
      <w:r w:rsidRPr="00AA5BD2">
        <w:rPr>
          <w:rFonts w:ascii="GHEA Grapalat" w:hAnsi="GHEA Grapalat"/>
        </w:rPr>
        <w:t xml:space="preserve">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02138E">
        <w:rPr>
          <w:rFonts w:ascii="GHEA Grapalat" w:hAnsi="GHEA Grapalat"/>
        </w:rPr>
        <w:t xml:space="preserve">28 </w:t>
      </w:r>
      <w:r w:rsidRPr="00AA5BD2">
        <w:rPr>
          <w:rFonts w:ascii="GHEA Grapalat" w:hAnsi="GHEA Grapalat"/>
        </w:rPr>
        <w:t xml:space="preserve">части 1 настоящего </w:t>
      </w:r>
      <w:r w:rsidRPr="00AA5BD2">
        <w:rPr>
          <w:rFonts w:ascii="GHEA Grapalat" w:hAnsi="GHEA Grapalat"/>
        </w:rPr>
        <w:lastRenderedPageBreak/>
        <w:t>Приглашения.</w:t>
      </w:r>
    </w:p>
    <w:p w:rsidR="00F23A51" w:rsidRPr="00AA5BD2" w:rsidRDefault="00DD412B" w:rsidP="000F5EC2">
      <w:pPr>
        <w:widowControl w:val="0"/>
        <w:tabs>
          <w:tab w:val="left" w:pos="1134"/>
        </w:tabs>
        <w:spacing w:after="160" w:line="336" w:lineRule="auto"/>
        <w:ind w:firstLine="567"/>
        <w:jc w:val="both"/>
        <w:rPr>
          <w:rFonts w:ascii="GHEA Grapalat" w:hAnsi="GHEA Grapalat" w:cs="Sylfaen"/>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096865" w:rsidRPr="00AA5BD2" w:rsidRDefault="00DD412B"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8.</w:t>
      </w:r>
      <w:r w:rsidR="00BC4870">
        <w:rPr>
          <w:rFonts w:ascii="GHEA Grapalat" w:hAnsi="GHEA Grapalat"/>
        </w:rPr>
        <w:t>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A5BD2" w:rsidRDefault="000313A6" w:rsidP="00DA3A61">
      <w:pPr>
        <w:widowControl w:val="0"/>
        <w:spacing w:after="160" w:line="360" w:lineRule="auto"/>
        <w:ind w:firstLine="567"/>
        <w:jc w:val="both"/>
        <w:rPr>
          <w:rFonts w:ascii="GHEA Grapalat" w:hAnsi="GHEA Grapalat" w:cs="Sylfaen"/>
        </w:rPr>
      </w:pPr>
      <w:r w:rsidRPr="00AA5BD2">
        <w:rPr>
          <w:rFonts w:ascii="GHEA Grapalat" w:hAnsi="GHEA Grapalat"/>
        </w:rPr>
        <w:t>При этом</w:t>
      </w:r>
      <w:proofErr w:type="gramStart"/>
      <w:r w:rsidRPr="00AA5BD2">
        <w:rPr>
          <w:rFonts w:ascii="GHEA Grapalat" w:hAnsi="GHEA Grapalat"/>
        </w:rPr>
        <w:t>,</w:t>
      </w:r>
      <w:proofErr w:type="gramEnd"/>
      <w:r w:rsidRPr="00AA5BD2">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AA5BD2" w:rsidRDefault="00DD412B" w:rsidP="000F5EC2">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8.</w:t>
      </w:r>
      <w:r w:rsidR="0095648A">
        <w:rPr>
          <w:rFonts w:ascii="GHEA Grapalat" w:hAnsi="GHEA Grapalat"/>
          <w:i w:val="0"/>
          <w:sz w:val="24"/>
          <w:szCs w:val="24"/>
        </w:rPr>
        <w:t>5</w:t>
      </w:r>
      <w:r w:rsidR="008818E3" w:rsidRPr="00AA5BD2">
        <w:rPr>
          <w:rFonts w:ascii="GHEA Grapalat" w:hAnsi="GHEA Grapalat"/>
          <w:i w:val="0"/>
          <w:sz w:val="24"/>
          <w:szCs w:val="24"/>
        </w:rPr>
        <w:t>.</w:t>
      </w:r>
      <w:r w:rsidR="000F5EC2" w:rsidRPr="00AA5BD2">
        <w:rPr>
          <w:rFonts w:ascii="GHEA Grapalat" w:hAnsi="GHEA Grapalat"/>
          <w:i w:val="0"/>
          <w:sz w:val="24"/>
          <w:szCs w:val="24"/>
        </w:rPr>
        <w:tab/>
      </w:r>
      <w:r w:rsidRPr="00AA5BD2">
        <w:rPr>
          <w:rFonts w:ascii="GHEA Grapalat" w:hAnsi="GHEA Grapalat"/>
          <w:i w:val="0"/>
          <w:sz w:val="24"/>
          <w:szCs w:val="24"/>
        </w:rPr>
        <w:t>До истечения срока, предусмотренного пунктом 8.</w:t>
      </w:r>
      <w:r w:rsidR="00AB3123">
        <w:rPr>
          <w:rFonts w:ascii="GHEA Grapalat" w:hAnsi="GHEA Grapalat"/>
          <w:i w:val="0"/>
          <w:sz w:val="24"/>
          <w:szCs w:val="24"/>
        </w:rPr>
        <w:t>4</w:t>
      </w:r>
      <w:r w:rsidRPr="00AA5BD2">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F7C1D" w:rsidRPr="00AA5BD2" w:rsidRDefault="005F7C1D" w:rsidP="00DA3A61">
      <w:pPr>
        <w:widowControl w:val="0"/>
        <w:spacing w:after="160" w:line="360" w:lineRule="auto"/>
        <w:jc w:val="center"/>
        <w:rPr>
          <w:rFonts w:ascii="GHEA Grapalat" w:hAnsi="GHEA Grapalat"/>
          <w:b/>
          <w:iCs/>
        </w:rPr>
      </w:pPr>
    </w:p>
    <w:p w:rsidR="00096865" w:rsidRPr="00AA5BD2" w:rsidRDefault="000709E0" w:rsidP="00DA3A61">
      <w:pPr>
        <w:widowControl w:val="0"/>
        <w:spacing w:after="160" w:line="360" w:lineRule="auto"/>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Размер обеспечения договора составляет 10 процентов от цены договора. Обеспечение договора должно быть действительно как минимум </w:t>
      </w:r>
      <w:r w:rsidRPr="00AA5BD2">
        <w:rPr>
          <w:rFonts w:ascii="GHEA Grapalat" w:hAnsi="GHEA Grapalat"/>
        </w:rPr>
        <w:lastRenderedPageBreak/>
        <w:t xml:space="preserve">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AA5BD2">
        <w:rPr>
          <w:rFonts w:ascii="GHEA Grapalat" w:hAnsi="GHEA Grapalat"/>
        </w:rPr>
        <w:t>возврату</w:t>
      </w:r>
      <w:proofErr w:type="gramEnd"/>
      <w:r w:rsidRPr="00AA5BD2">
        <w:rPr>
          <w:rFonts w:ascii="GHEA Grapalat" w:hAnsi="GHEA Grapalat"/>
        </w:rPr>
        <w:t xml:space="preserve">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DA3A61">
      <w:pPr>
        <w:widowControl w:val="0"/>
        <w:spacing w:after="160" w:line="360" w:lineRule="auto"/>
        <w:ind w:firstLine="567"/>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w:t>
      </w:r>
      <w:proofErr w:type="gramStart"/>
      <w:r w:rsidRPr="00AA5BD2">
        <w:rPr>
          <w:rFonts w:ascii="GHEA Grapalat" w:hAnsi="GHEA Grapalat"/>
        </w:rPr>
        <w:t>договора</w:t>
      </w:r>
      <w:proofErr w:type="gramEnd"/>
      <w:r w:rsidRPr="00AA5BD2">
        <w:rPr>
          <w:rFonts w:ascii="GHEA Grapalat" w:hAnsi="GHEA Grapalat"/>
        </w:rPr>
        <w:t xml:space="preserve">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0F5EC2">
      <w:pPr>
        <w:widowControl w:val="0"/>
        <w:tabs>
          <w:tab w:val="left" w:pos="1134"/>
        </w:tabs>
        <w:spacing w:after="160" w:line="360" w:lineRule="auto"/>
        <w:ind w:firstLine="567"/>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00EA2EEF" w:rsidRPr="00AA5BD2">
        <w:rPr>
          <w:rStyle w:val="af6"/>
          <w:rFonts w:ascii="GHEA Grapalat" w:hAnsi="GHEA Grapalat"/>
        </w:rPr>
        <w:footnoteReference w:customMarkFollows="1" w:id="6"/>
        <w:t>11</w:t>
      </w:r>
    </w:p>
    <w:p w:rsidR="00096865" w:rsidRPr="00AA5BD2" w:rsidRDefault="00096865" w:rsidP="00DA3A61">
      <w:pPr>
        <w:widowControl w:val="0"/>
        <w:spacing w:after="160" w:line="360" w:lineRule="auto"/>
        <w:jc w:val="center"/>
        <w:rPr>
          <w:rFonts w:ascii="GHEA Grapalat" w:hAnsi="GHEA Grapalat"/>
          <w:b/>
        </w:rPr>
      </w:pPr>
    </w:p>
    <w:p w:rsidR="00096865" w:rsidRPr="00AA5BD2" w:rsidRDefault="008D5016" w:rsidP="00DA3A61">
      <w:pPr>
        <w:widowControl w:val="0"/>
        <w:spacing w:after="160" w:line="360" w:lineRule="auto"/>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0F5EC2">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lastRenderedPageBreak/>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r w:rsidRPr="00DB4E0F">
        <w:rPr>
          <w:rFonts w:ascii="GHEA Grapalat" w:hAnsi="GHEA Grapalat"/>
        </w:rPr>
        <w:t>.</w:t>
      </w:r>
    </w:p>
    <w:p w:rsidR="00096865" w:rsidRPr="00AA5BD2" w:rsidRDefault="00096865"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0F5EC2">
      <w:pPr>
        <w:widowControl w:val="0"/>
        <w:tabs>
          <w:tab w:val="left" w:pos="1134"/>
        </w:tabs>
        <w:spacing w:after="160" w:line="360" w:lineRule="auto"/>
        <w:ind w:firstLine="567"/>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CA1C11" w:rsidRPr="00AA5BD2" w:rsidRDefault="00731D26" w:rsidP="000F5EC2">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AA5BD2">
        <w:rPr>
          <w:rFonts w:ascii="GHEA Grapalat" w:hAnsi="GHEA Grapalat"/>
        </w:rPr>
        <w:t>оцедуры закупки несостоявшейся.</w:t>
      </w:r>
    </w:p>
    <w:p w:rsidR="00096865" w:rsidRPr="00AA5BD2" w:rsidRDefault="008D5016" w:rsidP="00DA3A61">
      <w:pPr>
        <w:widowControl w:val="0"/>
        <w:spacing w:after="160" w:line="360" w:lineRule="auto"/>
        <w:jc w:val="center"/>
        <w:rPr>
          <w:rFonts w:ascii="GHEA Grapalat" w:hAnsi="GHEA Grapalat"/>
          <w:b/>
        </w:rPr>
      </w:pPr>
      <w:r w:rsidRPr="00AA5BD2">
        <w:rPr>
          <w:rFonts w:ascii="GHEA Grapalat" w:hAnsi="GHEA Grapalat"/>
          <w:b/>
        </w:rPr>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2D5BDA">
      <w:pPr>
        <w:widowControl w:val="0"/>
        <w:tabs>
          <w:tab w:val="left" w:pos="1134"/>
        </w:tabs>
        <w:spacing w:after="160" w:line="360" w:lineRule="auto"/>
        <w:ind w:firstLine="567"/>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AA5BD2">
        <w:rPr>
          <w:rFonts w:ascii="Sylfaen" w:hAnsi="Sylfaen"/>
          <w:lang w:val="hy-AM"/>
        </w:rPr>
        <w:t xml:space="preserve"> </w:t>
      </w:r>
      <w:r w:rsidR="006C503D" w:rsidRPr="00C6146A">
        <w:rPr>
          <w:rFonts w:ascii="GHEA Grapalat" w:hAnsi="GHEA Grapalat"/>
        </w:rPr>
        <w:t>Порядок деятельности лица, рассматривающего связанные с закупками</w:t>
      </w:r>
      <w:r w:rsidR="00605B72" w:rsidRPr="00AA5BD2">
        <w:rPr>
          <w:rFonts w:ascii="GHEA Grapalat" w:hAnsi="GHEA Grapalat"/>
        </w:rPr>
        <w:t xml:space="preserve"> </w:t>
      </w:r>
      <w:r w:rsidR="00605B72" w:rsidRPr="00DB4E0F">
        <w:rPr>
          <w:rFonts w:ascii="GHEA Grapalat" w:hAnsi="GHEA Grapalat"/>
        </w:rPr>
        <w:t>жалобы</w:t>
      </w:r>
      <w:proofErr w:type="gramStart"/>
      <w:r w:rsidR="00605B72" w:rsidRPr="00DB4E0F">
        <w:rPr>
          <w:rFonts w:ascii="GHEA Grapalat" w:hAnsi="GHEA Grapalat"/>
        </w:rPr>
        <w:t>,</w:t>
      </w:r>
      <w:r w:rsidR="006C503D" w:rsidRPr="00C6146A">
        <w:rPr>
          <w:rFonts w:ascii="GHEA Grapalat" w:hAnsi="GHEA Grapalat"/>
        </w:rPr>
        <w:t xml:space="preserve">, </w:t>
      </w:r>
      <w:proofErr w:type="gramEnd"/>
      <w:r w:rsidR="006C503D" w:rsidRPr="00C6146A">
        <w:rPr>
          <w:rFonts w:ascii="GHEA Grapalat" w:hAnsi="GHEA Grapalat"/>
        </w:rPr>
        <w:t>утвержден приказом министра финансов РА N 600-Н от 6 декабря 2018 года.</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 xml:space="preserve">на обжалование в судебном порядке действий (бездействия) и решений лица, рассматривающего жалобы в связи с закупками, заказчика и </w:t>
      </w:r>
      <w:r w:rsidRPr="00AA5BD2">
        <w:rPr>
          <w:rFonts w:ascii="GHEA Grapalat" w:hAnsi="GHEA Grapalat"/>
        </w:rPr>
        <w:lastRenderedPageBreak/>
        <w:t>Комиссии.</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решение о заключении договора, то жалоба подается в период ожидания, предусмотренный пунктом 7.</w:t>
      </w:r>
      <w:r w:rsidR="00647198">
        <w:rPr>
          <w:rFonts w:ascii="GHEA Grapalat" w:hAnsi="GHEA Grapalat"/>
        </w:rPr>
        <w:t>2</w:t>
      </w:r>
      <w:r w:rsidR="000F33A6">
        <w:rPr>
          <w:rFonts w:ascii="GHEA Grapalat" w:hAnsi="GHEA Grapalat"/>
        </w:rPr>
        <w:t>8</w:t>
      </w:r>
      <w:r w:rsidRPr="00AA5BD2">
        <w:rPr>
          <w:rFonts w:ascii="GHEA Grapalat" w:hAnsi="GHEA Grapalat"/>
        </w:rPr>
        <w:t xml:space="preserve"> части 1 настоящего Приглашения;</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2D5BDA">
      <w:pPr>
        <w:widowControl w:val="0"/>
        <w:tabs>
          <w:tab w:val="left" w:pos="1134"/>
        </w:tabs>
        <w:spacing w:after="160" w:line="360" w:lineRule="auto"/>
        <w:ind w:firstLine="567"/>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2D5BDA">
      <w:pPr>
        <w:widowControl w:val="0"/>
        <w:tabs>
          <w:tab w:val="left" w:pos="1134"/>
        </w:tabs>
        <w:spacing w:after="160" w:line="360" w:lineRule="auto"/>
        <w:ind w:firstLine="567"/>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AA5BD2">
        <w:rPr>
          <w:rFonts w:ascii="GHEA Grapalat" w:hAnsi="GHEA Grapalat"/>
        </w:rPr>
        <w:t xml:space="preserve"> </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w:t>
      </w:r>
      <w:proofErr w:type="spellStart"/>
      <w:r w:rsidRPr="00C6146A">
        <w:rPr>
          <w:rFonts w:ascii="GHEA Grapalat" w:hAnsi="GHEA Grapalat"/>
        </w:rPr>
        <w:t>ул</w:t>
      </w:r>
      <w:proofErr w:type="gramStart"/>
      <w:r w:rsidRPr="00C6146A">
        <w:rPr>
          <w:rFonts w:ascii="GHEA Grapalat" w:hAnsi="GHEA Grapalat"/>
        </w:rPr>
        <w:t>.М</w:t>
      </w:r>
      <w:proofErr w:type="gramEnd"/>
      <w:r w:rsidRPr="00C6146A">
        <w:rPr>
          <w:rFonts w:ascii="GHEA Grapalat" w:hAnsi="GHEA Grapalat"/>
        </w:rPr>
        <w:t>елик-Адамян</w:t>
      </w:r>
      <w:proofErr w:type="spellEnd"/>
      <w:r w:rsidRPr="00C6146A">
        <w:rPr>
          <w:rFonts w:ascii="GHEA Grapalat" w:hAnsi="GHEA Grapalat"/>
        </w:rPr>
        <w:t xml:space="preserve">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886871" w:rsidRPr="00C6146A">
        <w:rPr>
          <w:rFonts w:ascii="GHEA Grapalat" w:hAnsi="GHEA Grapalat"/>
        </w:rPr>
        <w:t xml:space="preserve"> </w:t>
      </w:r>
      <w:hyperlink r:id="rId12" w:history="1">
        <w:r w:rsidRPr="00C6146A">
          <w:rPr>
            <w:rFonts w:ascii="GHEA Grapalat" w:hAnsi="GHEA Grapalat"/>
          </w:rPr>
          <w:t>secretariat@minfin.am</w:t>
        </w:r>
      </w:hyperlink>
      <w:r w:rsidRPr="00C6146A">
        <w:rPr>
          <w:rFonts w:ascii="GHEA Grapalat" w:hAnsi="GHEA Grapalat"/>
        </w:rPr>
        <w:t xml:space="preserve">. </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proofErr w:type="gramStart"/>
      <w:r w:rsidRPr="00AA5BD2">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w:t>
      </w:r>
      <w:r w:rsidRPr="00AA5BD2">
        <w:rPr>
          <w:rFonts w:ascii="GHEA Grapalat" w:hAnsi="GHEA Grapalat"/>
        </w:rPr>
        <w:lastRenderedPageBreak/>
        <w:t>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w:t>
      </w:r>
      <w:proofErr w:type="gramEnd"/>
      <w:r w:rsidRPr="00AA5BD2">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AA5BD2">
        <w:rPr>
          <w:rFonts w:ascii="GHEA Grapalat" w:hAnsi="GHEA Grapalat"/>
        </w:rPr>
        <w:t>плату</w:t>
      </w:r>
      <w:proofErr w:type="gramEnd"/>
      <w:r w:rsidRPr="00AA5BD2">
        <w:rPr>
          <w:rFonts w:ascii="GHEA Grapalat" w:hAnsi="GHEA Grapalat"/>
        </w:rPr>
        <w:t xml:space="preserve"> за обжалование внесшему ее лицу посредством совершения перевода на указанный банковский счет.</w:t>
      </w:r>
    </w:p>
    <w:p w:rsidR="00133017" w:rsidRPr="00AA5BD2" w:rsidRDefault="00133017" w:rsidP="00891ED9">
      <w:pPr>
        <w:widowControl w:val="0"/>
        <w:tabs>
          <w:tab w:val="left" w:pos="1276"/>
        </w:tabs>
        <w:spacing w:after="160" w:line="360" w:lineRule="auto"/>
        <w:ind w:firstLine="567"/>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E14650" w:rsidRPr="00AA5BD2">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день</w:t>
      </w:r>
      <w:r w:rsidR="00891ED9" w:rsidRPr="00C6146A">
        <w:rPr>
          <w:rFonts w:ascii="GHEA Grapalat" w:hAnsi="GHEA Grapalat"/>
        </w:rPr>
        <w:t xml:space="preserve"> </w:t>
      </w:r>
      <w:r w:rsidR="00891ED9" w:rsidRPr="00C6146A">
        <w:rPr>
          <w:rFonts w:ascii="GHEA Grapalat" w:hAnsi="GHEA Grapalat" w:hint="eastAsia"/>
        </w:rPr>
        <w:t>отправки</w:t>
      </w:r>
      <w:r w:rsidR="00891ED9" w:rsidRPr="00C6146A">
        <w:rPr>
          <w:rFonts w:ascii="GHEA Grapalat" w:hAnsi="GHEA Grapalat"/>
        </w:rPr>
        <w:t xml:space="preserve"> </w:t>
      </w:r>
      <w:r w:rsidR="00891ED9" w:rsidRPr="00C6146A">
        <w:rPr>
          <w:rFonts w:ascii="GHEA Grapalat" w:hAnsi="GHEA Grapalat" w:hint="eastAsia"/>
        </w:rPr>
        <w:t>письма</w:t>
      </w:r>
      <w:r w:rsidR="00891ED9" w:rsidRPr="00C6146A">
        <w:rPr>
          <w:rFonts w:ascii="GHEA Grapalat" w:hAnsi="GHEA Grapalat"/>
        </w:rPr>
        <w:t xml:space="preserve"> </w:t>
      </w:r>
      <w:r w:rsidR="00891ED9" w:rsidRPr="00C6146A">
        <w:rPr>
          <w:rFonts w:ascii="GHEA Grapalat" w:hAnsi="GHEA Grapalat" w:hint="eastAsia"/>
        </w:rPr>
        <w:t>лицо</w:t>
      </w:r>
      <w:r w:rsidR="00891ED9" w:rsidRPr="00C6146A">
        <w:rPr>
          <w:rFonts w:ascii="GHEA Grapalat" w:hAnsi="GHEA Grapalat"/>
        </w:rPr>
        <w:t xml:space="preserve">, </w:t>
      </w:r>
      <w:r w:rsidR="00891ED9" w:rsidRPr="00C6146A">
        <w:rPr>
          <w:rFonts w:ascii="GHEA Grapalat" w:hAnsi="GHEA Grapalat" w:hint="eastAsia"/>
        </w:rPr>
        <w:t>рассматривающее</w:t>
      </w:r>
      <w:r w:rsidR="00891ED9" w:rsidRPr="00C6146A">
        <w:rPr>
          <w:rFonts w:ascii="GHEA Grapalat" w:hAnsi="GHEA Grapalat"/>
        </w:rPr>
        <w:t xml:space="preserve"> </w:t>
      </w:r>
      <w:r w:rsidR="00891ED9" w:rsidRPr="00C6146A">
        <w:rPr>
          <w:rFonts w:ascii="GHEA Grapalat" w:hAnsi="GHEA Grapalat" w:hint="eastAsia"/>
        </w:rPr>
        <w:t>связанные</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закупками</w:t>
      </w:r>
      <w:r w:rsidR="003B7320" w:rsidRPr="00AA5BD2">
        <w:rPr>
          <w:rFonts w:ascii="GHEA Grapalat" w:hAnsi="GHEA Grapalat"/>
        </w:rPr>
        <w:t xml:space="preserve"> </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891ED9" w:rsidRPr="00C6146A">
        <w:rPr>
          <w:rFonts w:ascii="GHEA Grapalat" w:hAnsi="GHEA Grapalat"/>
        </w:rPr>
        <w:t xml:space="preserve"> </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его</w:t>
      </w:r>
      <w:r w:rsidR="00891ED9" w:rsidRPr="00C6146A">
        <w:rPr>
          <w:rFonts w:ascii="GHEA Grapalat" w:hAnsi="GHEA Grapalat"/>
        </w:rPr>
        <w:t xml:space="preserve"> </w:t>
      </w:r>
      <w:r w:rsidR="00891ED9" w:rsidRPr="00C6146A">
        <w:rPr>
          <w:rFonts w:ascii="GHEA Grapalat" w:hAnsi="GHEA Grapalat" w:hint="eastAsia"/>
        </w:rPr>
        <w:t>оригинала</w:t>
      </w:r>
      <w:r w:rsidR="00891ED9" w:rsidRPr="00C6146A">
        <w:rPr>
          <w:rFonts w:ascii="GHEA Grapalat" w:hAnsi="GHEA Grapalat"/>
        </w:rPr>
        <w:t xml:space="preserve"> </w:t>
      </w:r>
      <w:r w:rsidR="00E14650" w:rsidRPr="00AA5BD2">
        <w:rPr>
          <w:rFonts w:ascii="GHEA Grapalat" w:hAnsi="GHEA Grapalat"/>
        </w:rPr>
        <w:t>также</w:t>
      </w:r>
      <w:r w:rsidR="00891ED9" w:rsidRPr="00C6146A">
        <w:rPr>
          <w:rFonts w:ascii="GHEA Grapalat" w:hAnsi="GHEA Grapalat"/>
        </w:rPr>
        <w:t xml:space="preserve"> </w:t>
      </w:r>
      <w:r w:rsidR="00891ED9" w:rsidRPr="00C6146A">
        <w:rPr>
          <w:rFonts w:ascii="GHEA Grapalat" w:hAnsi="GHEA Grapalat" w:hint="eastAsia"/>
        </w:rPr>
        <w:t>на</w:t>
      </w:r>
      <w:r w:rsidR="00891ED9" w:rsidRPr="00C6146A">
        <w:rPr>
          <w:rFonts w:ascii="GHEA Grapalat" w:hAnsi="GHEA Grapalat"/>
        </w:rPr>
        <w:t xml:space="preserve"> </w:t>
      </w:r>
      <w:r w:rsidR="00891ED9" w:rsidRPr="00C6146A">
        <w:rPr>
          <w:rFonts w:ascii="GHEA Grapalat" w:hAnsi="GHEA Grapalat" w:hint="eastAsia"/>
        </w:rPr>
        <w:t>адрес</w:t>
      </w:r>
      <w:r w:rsidR="00891ED9" w:rsidRPr="00C6146A">
        <w:rPr>
          <w:rFonts w:ascii="GHEA Grapalat" w:hAnsi="GHEA Grapalat"/>
        </w:rPr>
        <w:t xml:space="preserve"> </w:t>
      </w:r>
      <w:r w:rsidR="00891ED9" w:rsidRPr="00C6146A">
        <w:rPr>
          <w:rFonts w:ascii="GHEA Grapalat" w:hAnsi="GHEA Grapalat" w:hint="eastAsia"/>
        </w:rPr>
        <w:t>электронной</w:t>
      </w:r>
      <w:r w:rsidR="00891ED9" w:rsidRPr="00C6146A">
        <w:rPr>
          <w:rFonts w:ascii="GHEA Grapalat" w:hAnsi="GHEA Grapalat"/>
        </w:rPr>
        <w:t xml:space="preserve"> </w:t>
      </w:r>
      <w:r w:rsidR="00891ED9" w:rsidRPr="00C6146A">
        <w:rPr>
          <w:rFonts w:ascii="GHEA Grapalat" w:hAnsi="GHEA Grapalat" w:hint="eastAsia"/>
        </w:rPr>
        <w:t>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w:t>
      </w:r>
      <w:r w:rsidR="00891ED9" w:rsidRPr="00C6146A">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жалобе</w:t>
      </w:r>
      <w:r w:rsidR="00E07AFE" w:rsidRPr="00AA5BD2">
        <w:rPr>
          <w:rFonts w:ascii="GHEA Grapalat" w:hAnsi="GHEA Grapalat"/>
        </w:rPr>
        <w:t>.</w:t>
      </w:r>
      <w:r w:rsidRPr="00AA5BD2">
        <w:rPr>
          <w:rFonts w:ascii="GHEA Grapalat" w:hAnsi="GHEA Grapalat"/>
        </w:rPr>
        <w:t xml:space="preserve"> </w:t>
      </w:r>
      <w:proofErr w:type="gramStart"/>
      <w:r w:rsidRPr="00AA5BD2">
        <w:rPr>
          <w:rFonts w:ascii="GHEA Grapalat" w:hAnsi="GHEA Grapalat"/>
        </w:rPr>
        <w:t>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roofErr w:type="gramEnd"/>
    </w:p>
    <w:p w:rsidR="00F83E0D" w:rsidRPr="00AA5BD2" w:rsidRDefault="008B3A13" w:rsidP="00F83E0D">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11.9</w:t>
      </w:r>
      <w:proofErr w:type="gramStart"/>
      <w:r w:rsidR="00F83E0D" w:rsidRPr="00AA5BD2">
        <w:rPr>
          <w:rFonts w:ascii="GHEA Grapalat" w:hAnsi="GHEA Grapalat"/>
        </w:rPr>
        <w:t xml:space="preserve"> В</w:t>
      </w:r>
      <w:proofErr w:type="gramEnd"/>
      <w:r w:rsidR="00F83E0D" w:rsidRPr="00AA5BD2">
        <w:rPr>
          <w:rFonts w:ascii="GHEA Grapalat" w:hAnsi="GHEA Grapalat"/>
        </w:rPr>
        <w:t xml:space="preserve">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w:t>
      </w:r>
      <w:proofErr w:type="gramStart"/>
      <w:r w:rsidR="009F062D" w:rsidRPr="00AA5BD2">
        <w:rPr>
          <w:rFonts w:ascii="GHEA Grapalat" w:hAnsi="GHEA Grapalat"/>
        </w:rPr>
        <w:t>,</w:t>
      </w:r>
      <w:proofErr w:type="gramEnd"/>
      <w:r w:rsidR="009F062D" w:rsidRPr="00AA5BD2">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9F062D" w:rsidRPr="00AA5BD2">
        <w:rPr>
          <w:rFonts w:ascii="GHEA Grapalat" w:hAnsi="GHEA Grapalat"/>
        </w:rPr>
        <w:t>онлайн</w:t>
      </w:r>
      <w:proofErr w:type="spellEnd"/>
      <w:r w:rsidR="00EC1EC3" w:rsidRPr="00AA5BD2">
        <w:rPr>
          <w:rFonts w:ascii="GHEA Grapalat" w:hAnsi="GHEA Grapalat"/>
        </w:rPr>
        <w:t>.</w:t>
      </w:r>
      <w:r w:rsidR="00EC1EC3" w:rsidRPr="00AA5BD2">
        <w:t xml:space="preserve"> </w:t>
      </w:r>
      <w:r w:rsidR="00EC1EC3" w:rsidRPr="00AA5BD2">
        <w:rPr>
          <w:rFonts w:ascii="GHEA Grapalat" w:hAnsi="GHEA Grapalat"/>
        </w:rPr>
        <w:t>Жалоба считается принятым к 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8D7E49" w:rsidRDefault="002D307D" w:rsidP="00F83E0D">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cs="Sylfaen"/>
        </w:rPr>
        <w:t>11.10</w:t>
      </w:r>
      <w:proofErr w:type="gramStart"/>
      <w:r w:rsidR="007C79AE" w:rsidRPr="00AA5BD2">
        <w:rPr>
          <w:rFonts w:ascii="GHEA Grapalat" w:hAnsi="GHEA Grapalat" w:cs="Sylfaen"/>
        </w:rPr>
        <w:t xml:space="preserve"> </w:t>
      </w:r>
      <w:r w:rsidR="007C79AE" w:rsidRPr="00C6146A">
        <w:rPr>
          <w:rFonts w:ascii="GHEA Grapalat" w:hAnsi="GHEA Grapalat" w:cs="Sylfaen" w:hint="eastAsia"/>
        </w:rPr>
        <w:t>В</w:t>
      </w:r>
      <w:proofErr w:type="gramEnd"/>
      <w:r w:rsidR="007C79AE" w:rsidRPr="00C6146A">
        <w:rPr>
          <w:rFonts w:ascii="GHEA Grapalat" w:hAnsi="GHEA Grapalat" w:cs="Sylfaen"/>
        </w:rPr>
        <w:t xml:space="preserve"> </w:t>
      </w:r>
      <w:r w:rsidR="007C79AE" w:rsidRPr="00C6146A">
        <w:rPr>
          <w:rFonts w:ascii="GHEA Grapalat" w:hAnsi="GHEA Grapalat" w:cs="Sylfaen" w:hint="eastAsia"/>
        </w:rPr>
        <w:t>течение</w:t>
      </w:r>
      <w:r w:rsidR="007C79AE" w:rsidRPr="00C6146A">
        <w:rPr>
          <w:rFonts w:ascii="GHEA Grapalat" w:hAnsi="GHEA Grapalat" w:cs="Sylfaen"/>
        </w:rPr>
        <w:t xml:space="preserve"> </w:t>
      </w:r>
      <w:r w:rsidR="007C79AE" w:rsidRPr="00C6146A">
        <w:rPr>
          <w:rFonts w:ascii="GHEA Grapalat" w:hAnsi="GHEA Grapalat" w:cs="Sylfaen" w:hint="eastAsia"/>
        </w:rPr>
        <w:t>двух</w:t>
      </w:r>
      <w:r w:rsidR="007C79AE" w:rsidRPr="00C6146A">
        <w:rPr>
          <w:rFonts w:ascii="GHEA Grapalat" w:hAnsi="GHEA Grapalat" w:cs="Sylfaen"/>
        </w:rPr>
        <w:t xml:space="preserve"> </w:t>
      </w:r>
      <w:r w:rsidR="007C79AE" w:rsidRPr="00C6146A">
        <w:rPr>
          <w:rFonts w:ascii="GHEA Grapalat" w:hAnsi="GHEA Grapalat" w:cs="Sylfaen" w:hint="eastAsia"/>
        </w:rPr>
        <w:t>рабочих</w:t>
      </w:r>
      <w:r w:rsidR="007C79AE" w:rsidRPr="00C6146A">
        <w:rPr>
          <w:rFonts w:ascii="GHEA Grapalat" w:hAnsi="GHEA Grapalat" w:cs="Sylfaen"/>
        </w:rPr>
        <w:t xml:space="preserve"> </w:t>
      </w:r>
      <w:r w:rsidR="007C79AE" w:rsidRPr="00C6146A">
        <w:rPr>
          <w:rFonts w:ascii="GHEA Grapalat" w:hAnsi="GHEA Grapalat" w:cs="Sylfaen" w:hint="eastAsia"/>
        </w:rPr>
        <w:t>дней</w:t>
      </w:r>
      <w:r w:rsidR="007C79AE" w:rsidRPr="00C6146A">
        <w:rPr>
          <w:rFonts w:ascii="GHEA Grapalat" w:hAnsi="GHEA Grapalat" w:cs="Sylfaen"/>
        </w:rPr>
        <w:t xml:space="preserve"> </w:t>
      </w:r>
      <w:r w:rsidR="007C79AE" w:rsidRPr="00C6146A">
        <w:rPr>
          <w:rFonts w:ascii="GHEA Grapalat" w:hAnsi="GHEA Grapalat" w:cs="Sylfaen" w:hint="eastAsia"/>
        </w:rPr>
        <w:t>со</w:t>
      </w:r>
      <w:r w:rsidR="007C79AE" w:rsidRPr="00C6146A">
        <w:rPr>
          <w:rFonts w:ascii="GHEA Grapalat" w:hAnsi="GHEA Grapalat" w:cs="Sylfaen"/>
        </w:rPr>
        <w:t xml:space="preserve"> </w:t>
      </w:r>
      <w:r w:rsidR="007C79AE" w:rsidRPr="00C6146A">
        <w:rPr>
          <w:rFonts w:ascii="GHEA Grapalat" w:hAnsi="GHEA Grapalat" w:cs="Sylfaen" w:hint="eastAsia"/>
        </w:rPr>
        <w:t>дня</w:t>
      </w:r>
      <w:r w:rsidR="007C79AE" w:rsidRPr="00C6146A">
        <w:rPr>
          <w:rFonts w:ascii="GHEA Grapalat" w:hAnsi="GHEA Grapalat" w:cs="Sylfaen"/>
        </w:rPr>
        <w:t xml:space="preserve"> </w:t>
      </w:r>
      <w:r w:rsidR="007C79AE" w:rsidRPr="00C6146A">
        <w:rPr>
          <w:rFonts w:ascii="GHEA Grapalat" w:hAnsi="GHEA Grapalat" w:cs="Sylfaen" w:hint="eastAsia"/>
        </w:rPr>
        <w:t>принятия</w:t>
      </w:r>
      <w:r w:rsidR="007C79AE" w:rsidRPr="00C6146A">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производству</w:t>
      </w:r>
      <w:r w:rsidR="007C79AE" w:rsidRPr="00C6146A">
        <w:rPr>
          <w:rFonts w:ascii="GHEA Grapalat" w:hAnsi="GHEA Grapalat" w:cs="Sylfaen"/>
        </w:rPr>
        <w:t xml:space="preserve"> </w:t>
      </w:r>
      <w:r w:rsidR="007C79AE" w:rsidRPr="00C6146A">
        <w:rPr>
          <w:rFonts w:ascii="GHEA Grapalat" w:hAnsi="GHEA Grapalat" w:cs="Sylfaen" w:hint="eastAsia"/>
        </w:rPr>
        <w:t>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7C79AE" w:rsidRPr="00C6146A">
        <w:rPr>
          <w:rFonts w:ascii="GHEA Grapalat" w:hAnsi="GHEA Grapalat" w:cs="Sylfaen"/>
        </w:rPr>
        <w:t xml:space="preserve"> </w:t>
      </w:r>
      <w:r w:rsidR="002862C9" w:rsidRPr="00AA5BD2">
        <w:rPr>
          <w:rFonts w:ascii="GHEA Grapalat" w:hAnsi="GHEA Grapalat" w:cs="Sylfaen"/>
        </w:rPr>
        <w:t>связанные с закупками</w:t>
      </w:r>
      <w:r w:rsidR="002862C9"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письмом</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заказчику</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6B01D6" w:rsidRPr="00C6146A">
        <w:rPr>
          <w:rFonts w:ascii="GHEA Grapalat" w:hAnsi="GHEA Grapalat" w:cs="Sylfaen" w:hint="eastAsia"/>
        </w:rPr>
        <w:t>в</w:t>
      </w:r>
      <w:r w:rsidR="006B01D6" w:rsidRPr="00C6146A">
        <w:rPr>
          <w:rFonts w:ascii="GHEA Grapalat" w:hAnsi="GHEA Grapalat" w:cs="Sylfaen"/>
        </w:rPr>
        <w:t xml:space="preserve"> </w:t>
      </w:r>
      <w:r w:rsidR="006B01D6" w:rsidRPr="00C6146A">
        <w:rPr>
          <w:rFonts w:ascii="GHEA Grapalat" w:hAnsi="GHEA Grapalat" w:cs="Sylfaen" w:hint="eastAsia"/>
        </w:rPr>
        <w:t>письменном</w:t>
      </w:r>
      <w:r w:rsidR="006B01D6" w:rsidRPr="00C6146A">
        <w:rPr>
          <w:rFonts w:ascii="GHEA Grapalat" w:hAnsi="GHEA Grapalat" w:cs="Sylfaen"/>
        </w:rPr>
        <w:t xml:space="preserve"> </w:t>
      </w:r>
      <w:r w:rsidR="006B01D6" w:rsidRPr="00C6146A">
        <w:rPr>
          <w:rFonts w:ascii="GHEA Grapalat" w:hAnsi="GHEA Grapalat" w:cs="Sylfaen" w:hint="eastAsia"/>
        </w:rPr>
        <w:lastRenderedPageBreak/>
        <w:t>виде</w:t>
      </w:r>
      <w:r w:rsidR="006B01D6" w:rsidRPr="00C6146A">
        <w:rPr>
          <w:rFonts w:ascii="GHEA Grapalat" w:hAnsi="GHEA Grapalat" w:cs="Sylfaen"/>
        </w:rPr>
        <w:t xml:space="preserve"> </w:t>
      </w:r>
      <w:r w:rsidR="006B01D6" w:rsidRPr="00C6146A">
        <w:rPr>
          <w:rFonts w:ascii="GHEA Grapalat" w:hAnsi="GHEA Grapalat" w:cs="Sylfaen" w:hint="eastAsia"/>
        </w:rPr>
        <w:t>позицию</w:t>
      </w:r>
      <w:r w:rsidR="006B01D6" w:rsidRPr="00C6146A">
        <w:rPr>
          <w:rFonts w:ascii="GHEA Grapalat" w:hAnsi="GHEA Grapalat" w:cs="Sylfaen"/>
        </w:rPr>
        <w:t xml:space="preserve"> </w:t>
      </w:r>
      <w:r w:rsidR="002862C9" w:rsidRPr="00AA5BD2">
        <w:rPr>
          <w:rFonts w:ascii="GHEA Grapalat" w:hAnsi="GHEA Grapalat" w:cs="Sylfaen"/>
        </w:rPr>
        <w:t>по</w:t>
      </w:r>
      <w:r w:rsidR="006B01D6" w:rsidRPr="00C6146A">
        <w:rPr>
          <w:rFonts w:ascii="GHEA Grapalat" w:hAnsi="GHEA Grapalat" w:cs="Sylfaen"/>
        </w:rPr>
        <w:t xml:space="preserve"> </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w:t>
      </w:r>
      <w:r w:rsidR="007C79AE" w:rsidRPr="00C6146A">
        <w:rPr>
          <w:rFonts w:ascii="GHEA Grapalat" w:hAnsi="GHEA Grapalat" w:cs="Sylfaen"/>
        </w:rPr>
        <w:t xml:space="preserve"> </w:t>
      </w:r>
      <w:r w:rsidR="007C79AE" w:rsidRPr="00C6146A">
        <w:rPr>
          <w:rFonts w:ascii="GHEA Grapalat" w:hAnsi="GHEA Grapalat" w:cs="Sylfaen" w:hint="eastAsia"/>
        </w:rPr>
        <w:t>также</w:t>
      </w:r>
      <w:r w:rsidR="007C79AE" w:rsidRPr="00C6146A">
        <w:rPr>
          <w:rFonts w:ascii="GHEA Grapalat" w:hAnsi="GHEA Grapalat" w:cs="Sylfaen"/>
        </w:rPr>
        <w:t xml:space="preserve"> </w:t>
      </w:r>
      <w:r w:rsidR="006B01D6" w:rsidRPr="00C6146A">
        <w:rPr>
          <w:rFonts w:ascii="GHEA Grapalat" w:hAnsi="GHEA Grapalat" w:cs="Sylfaen" w:hint="eastAsia"/>
        </w:rPr>
        <w:t>с</w:t>
      </w:r>
      <w:r w:rsidR="006B01D6"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B76846" w:rsidRPr="00C6146A">
        <w:rPr>
          <w:rFonts w:ascii="GHEA Grapalat" w:hAnsi="GHEA Grapalat" w:cs="Sylfaen" w:hint="eastAsia"/>
        </w:rPr>
        <w:t>указанные</w:t>
      </w:r>
      <w:r w:rsidR="00B76846" w:rsidRPr="00C6146A">
        <w:rPr>
          <w:rFonts w:ascii="GHEA Grapalat" w:hAnsi="GHEA Grapalat" w:cs="Sylfaen"/>
        </w:rPr>
        <w:t xml:space="preserve"> </w:t>
      </w:r>
      <w:r w:rsidR="00B76846" w:rsidRPr="00C6146A">
        <w:rPr>
          <w:rFonts w:ascii="GHEA Grapalat" w:hAnsi="GHEA Grapalat" w:cs="Sylfaen" w:hint="eastAsia"/>
        </w:rPr>
        <w:t>в</w:t>
      </w:r>
      <w:r w:rsidR="00B76846" w:rsidRPr="00C6146A">
        <w:rPr>
          <w:rFonts w:ascii="GHEA Grapalat" w:hAnsi="GHEA Grapalat" w:cs="Sylfaen"/>
        </w:rPr>
        <w:t xml:space="preserve"> </w:t>
      </w:r>
      <w:r w:rsidR="00B76846" w:rsidRPr="00C6146A">
        <w:rPr>
          <w:rFonts w:ascii="GHEA Grapalat" w:hAnsi="GHEA Grapalat" w:cs="Sylfaen" w:hint="eastAsia"/>
        </w:rPr>
        <w:t>письме</w:t>
      </w:r>
      <w:r w:rsidR="00B76846" w:rsidRPr="00C6146A">
        <w:rPr>
          <w:rFonts w:ascii="GHEA Grapalat" w:hAnsi="GHEA Grapalat" w:cs="Sylfaen"/>
        </w:rPr>
        <w:t xml:space="preserve"> </w:t>
      </w:r>
      <w:r w:rsidR="00B7684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необходимые</w:t>
      </w:r>
      <w:r w:rsidR="006B01D6" w:rsidRPr="00C6146A">
        <w:rPr>
          <w:rFonts w:ascii="GHEA Grapalat" w:hAnsi="GHEA Grapalat" w:cs="Sylfaen"/>
        </w:rPr>
        <w:t xml:space="preserve"> </w:t>
      </w:r>
      <w:r w:rsidR="006B01D6" w:rsidRPr="00C6146A">
        <w:rPr>
          <w:rFonts w:ascii="GHEA Grapalat" w:hAnsi="GHEA Grapalat" w:cs="Sylfaen" w:hint="eastAsia"/>
        </w:rPr>
        <w:t>для</w:t>
      </w:r>
      <w:r w:rsidR="006B01D6" w:rsidRPr="00C6146A">
        <w:rPr>
          <w:rFonts w:ascii="GHEA Grapalat" w:hAnsi="GHEA Grapalat" w:cs="Sylfaen"/>
        </w:rPr>
        <w:t xml:space="preserve"> </w:t>
      </w:r>
      <w:r w:rsidR="006B01D6" w:rsidRPr="00C6146A">
        <w:rPr>
          <w:rFonts w:ascii="GHEA Grapalat" w:hAnsi="GHEA Grapalat" w:cs="Sylfaen" w:hint="eastAsia"/>
        </w:rPr>
        <w:t>рассмотрения</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принятия</w:t>
      </w:r>
      <w:r w:rsidR="006B01D6" w:rsidRPr="00C6146A">
        <w:rPr>
          <w:rFonts w:ascii="GHEA Grapalat" w:hAnsi="GHEA Grapalat" w:cs="Sylfaen"/>
        </w:rPr>
        <w:t xml:space="preserve"> </w:t>
      </w:r>
      <w:r w:rsidR="006B01D6" w:rsidRPr="00C6146A">
        <w:rPr>
          <w:rFonts w:ascii="GHEA Grapalat" w:hAnsi="GHEA Grapalat" w:cs="Sylfaen" w:hint="eastAsia"/>
        </w:rPr>
        <w:t>решения</w:t>
      </w:r>
      <w:r w:rsidR="00B76846" w:rsidRPr="00C6146A">
        <w:rPr>
          <w:rFonts w:ascii="GHEA Grapalat" w:hAnsi="GHEA Grapalat" w:cs="Sylfaen"/>
        </w:rPr>
        <w:t xml:space="preserve"> </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w:t>
      </w:r>
      <w:r w:rsidR="006B01D6" w:rsidRPr="00C6146A">
        <w:rPr>
          <w:rFonts w:ascii="GHEA Grapalat" w:hAnsi="GHEA Grapalat" w:cs="Sylfaen"/>
        </w:rPr>
        <w:t xml:space="preserve"> </w:t>
      </w:r>
      <w:r w:rsidR="006B01D6" w:rsidRPr="00C6146A">
        <w:rPr>
          <w:rFonts w:ascii="GHEA Grapalat" w:hAnsi="GHEA Grapalat" w:cs="Sylfaen" w:hint="eastAsia"/>
        </w:rPr>
        <w:t>копии</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приложенных</w:t>
      </w:r>
      <w:r w:rsidR="006B01D6" w:rsidRPr="00C6146A">
        <w:rPr>
          <w:rFonts w:ascii="GHEA Grapalat" w:hAnsi="GHEA Grapalat" w:cs="Sylfaen"/>
        </w:rPr>
        <w:t xml:space="preserve"> </w:t>
      </w:r>
      <w:r w:rsidR="006B01D6" w:rsidRPr="00C6146A">
        <w:rPr>
          <w:rFonts w:ascii="GHEA Grapalat" w:hAnsi="GHEA Grapalat" w:cs="Sylfaen" w:hint="eastAsia"/>
        </w:rPr>
        <w:t>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w:t>
      </w:r>
      <w:r w:rsidR="006B01D6" w:rsidRPr="00C6146A">
        <w:rPr>
          <w:rFonts w:ascii="GHEA Grapalat" w:hAnsi="GHEA Grapalat" w:cs="Sylfaen"/>
        </w:rPr>
        <w:t xml:space="preserve"> </w:t>
      </w:r>
      <w:r w:rsidR="006B01D6" w:rsidRPr="00C6146A">
        <w:rPr>
          <w:rFonts w:ascii="GHEA Grapalat" w:hAnsi="GHEA Grapalat" w:cs="Sylfaen" w:hint="eastAsia"/>
        </w:rPr>
        <w:t>наличии</w:t>
      </w:r>
      <w:r w:rsidR="00B76846" w:rsidRPr="00C6146A">
        <w:rPr>
          <w:rFonts w:ascii="GHEA Grapalat" w:hAnsi="GHEA Grapalat" w:cs="Sylfaen"/>
        </w:rPr>
        <w:t>.</w:t>
      </w:r>
      <w:r w:rsidR="007C79AE" w:rsidRPr="00C6146A">
        <w:rPr>
          <w:rFonts w:ascii="GHEA Grapalat" w:hAnsi="GHEA Grapalat" w:cs="Sylfaen"/>
        </w:rPr>
        <w:t xml:space="preserve"> </w:t>
      </w:r>
      <w:r w:rsidR="007C79AE" w:rsidRPr="00C6146A">
        <w:rPr>
          <w:rFonts w:ascii="GHEA Grapalat" w:hAnsi="GHEA Grapalat" w:cs="Sylfaen" w:hint="eastAsia"/>
        </w:rPr>
        <w:t>Позиция</w:t>
      </w:r>
      <w:r w:rsidR="007C79AE" w:rsidRPr="00C6146A">
        <w:rPr>
          <w:rFonts w:ascii="GHEA Grapalat" w:hAnsi="GHEA Grapalat" w:cs="Sylfaen"/>
        </w:rPr>
        <w:t xml:space="preserve"> </w:t>
      </w:r>
      <w:r w:rsidR="007C79AE" w:rsidRPr="00C6146A">
        <w:rPr>
          <w:rFonts w:ascii="GHEA Grapalat" w:hAnsi="GHEA Grapalat" w:cs="Sylfaen" w:hint="eastAsia"/>
        </w:rPr>
        <w:t>заказчика</w:t>
      </w:r>
      <w:r w:rsidR="007C79AE" w:rsidRPr="00C6146A">
        <w:rPr>
          <w:rFonts w:ascii="GHEA Grapalat" w:hAnsi="GHEA Grapalat" w:cs="Sylfaen"/>
        </w:rPr>
        <w:t xml:space="preserve"> </w:t>
      </w:r>
      <w:r w:rsidR="007C79AE" w:rsidRPr="00C6146A">
        <w:rPr>
          <w:rFonts w:ascii="GHEA Grapalat" w:hAnsi="GHEA Grapalat" w:cs="Sylfaen" w:hint="eastAsia"/>
        </w:rPr>
        <w:t>по</w:t>
      </w:r>
      <w:r w:rsidR="007C79AE" w:rsidRPr="00C6146A">
        <w:rPr>
          <w:rFonts w:ascii="GHEA Grapalat" w:hAnsi="GHEA Grapalat" w:cs="Sylfaen"/>
        </w:rPr>
        <w:t xml:space="preserve"> </w:t>
      </w:r>
      <w:r w:rsidR="007C79AE" w:rsidRPr="00C6146A">
        <w:rPr>
          <w:rFonts w:ascii="GHEA Grapalat" w:hAnsi="GHEA Grapalat" w:cs="Sylfaen" w:hint="eastAsia"/>
        </w:rPr>
        <w:t>жалобе</w:t>
      </w:r>
      <w:r w:rsidR="007C79AE" w:rsidRPr="00C6146A">
        <w:rPr>
          <w:rFonts w:ascii="GHEA Grapalat" w:hAnsi="GHEA Grapalat" w:cs="Sylfaen"/>
        </w:rPr>
        <w:t xml:space="preserve"> </w:t>
      </w:r>
      <w:r w:rsidR="007C79AE" w:rsidRPr="00C6146A">
        <w:rPr>
          <w:rFonts w:ascii="GHEA Grapalat" w:hAnsi="GHEA Grapalat" w:cs="Sylfaen" w:hint="eastAsia"/>
        </w:rPr>
        <w:t>и</w:t>
      </w:r>
      <w:r w:rsidR="007C79AE" w:rsidRPr="00C6146A">
        <w:rPr>
          <w:rFonts w:ascii="GHEA Grapalat" w:hAnsi="GHEA Grapalat" w:cs="Sylfaen"/>
        </w:rPr>
        <w:t xml:space="preserve"> </w:t>
      </w:r>
      <w:r w:rsidR="007C79AE" w:rsidRPr="00C6146A">
        <w:rPr>
          <w:rFonts w:ascii="GHEA Grapalat" w:hAnsi="GHEA Grapalat" w:cs="Sylfaen" w:hint="eastAsia"/>
        </w:rPr>
        <w:t>запрошенные</w:t>
      </w:r>
      <w:r w:rsidR="007C79AE" w:rsidRPr="00C6146A">
        <w:rPr>
          <w:rFonts w:ascii="GHEA Grapalat" w:hAnsi="GHEA Grapalat" w:cs="Sylfaen"/>
        </w:rPr>
        <w:t xml:space="preserve"> </w:t>
      </w:r>
      <w:r w:rsidR="007C79AE" w:rsidRPr="00C6146A">
        <w:rPr>
          <w:rFonts w:ascii="GHEA Grapalat" w:hAnsi="GHEA Grapalat" w:cs="Sylfaen" w:hint="eastAsia"/>
        </w:rPr>
        <w:t>документы</w:t>
      </w:r>
      <w:r w:rsidR="007C79AE" w:rsidRPr="00C6146A">
        <w:rPr>
          <w:rFonts w:ascii="GHEA Grapalat" w:hAnsi="GHEA Grapalat" w:cs="Sylfaen"/>
        </w:rPr>
        <w:t xml:space="preserve"> </w:t>
      </w:r>
      <w:r w:rsidR="007C79AE" w:rsidRPr="00C6146A">
        <w:rPr>
          <w:rFonts w:ascii="GHEA Grapalat" w:hAnsi="GHEA Grapalat" w:cs="Sylfaen" w:hint="eastAsia"/>
        </w:rPr>
        <w:t>представляются</w:t>
      </w:r>
      <w:r w:rsidR="007C79AE" w:rsidRPr="00C6146A">
        <w:rPr>
          <w:rFonts w:ascii="GHEA Grapalat" w:hAnsi="GHEA Grapalat" w:cs="Sylfaen"/>
        </w:rPr>
        <w:t xml:space="preserve"> </w:t>
      </w:r>
      <w:r w:rsidR="007C79AE" w:rsidRPr="00C6146A">
        <w:rPr>
          <w:rFonts w:ascii="GHEA Grapalat" w:hAnsi="GHEA Grapalat" w:cs="Sylfaen" w:hint="eastAsia"/>
        </w:rPr>
        <w:t>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7C79AE" w:rsidRPr="00C6146A">
        <w:rPr>
          <w:rFonts w:ascii="GHEA Grapalat" w:hAnsi="GHEA Grapalat" w:cs="Sylfaen"/>
        </w:rPr>
        <w:t xml:space="preserve"> </w:t>
      </w:r>
      <w:r w:rsidR="008C3FE0" w:rsidRPr="00AA5BD2">
        <w:rPr>
          <w:rFonts w:ascii="GHEA Grapalat" w:hAnsi="GHEA Grapalat" w:cs="Sylfaen"/>
        </w:rPr>
        <w:t>связанные с закупками</w:t>
      </w:r>
      <w:r w:rsidR="008C3FE0"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письменной</w:t>
      </w:r>
      <w:r w:rsidR="007C79AE" w:rsidRPr="00C6146A">
        <w:rPr>
          <w:rFonts w:ascii="GHEA Grapalat" w:hAnsi="GHEA Grapalat" w:cs="Sylfaen"/>
        </w:rPr>
        <w:t xml:space="preserve"> </w:t>
      </w:r>
      <w:r w:rsidR="007C79AE" w:rsidRPr="00C6146A">
        <w:rPr>
          <w:rFonts w:ascii="GHEA Grapalat" w:hAnsi="GHEA Grapalat" w:cs="Sylfaen" w:hint="eastAsia"/>
        </w:rPr>
        <w:t>форме</w:t>
      </w:r>
      <w:r w:rsidR="007C79AE" w:rsidRPr="00C6146A">
        <w:rPr>
          <w:rFonts w:ascii="GHEA Grapalat" w:hAnsi="GHEA Grapalat" w:cs="Sylfaen"/>
        </w:rPr>
        <w:t xml:space="preserve"> </w:t>
      </w:r>
      <w:r w:rsidR="00FD5257" w:rsidRPr="00C6146A">
        <w:rPr>
          <w:rFonts w:ascii="GHEA Grapalat" w:hAnsi="GHEA Grapalat" w:cs="Sylfaen" w:hint="eastAsia"/>
        </w:rPr>
        <w:t>или</w:t>
      </w:r>
      <w:r w:rsidR="00E10E53" w:rsidRPr="00C6146A">
        <w:rPr>
          <w:rFonts w:ascii="GHEA Grapalat" w:hAnsi="GHEA Grapalat" w:cs="Sylfaen"/>
        </w:rPr>
        <w:t xml:space="preserve"> </w:t>
      </w:r>
      <w:r w:rsidR="008C3FE0" w:rsidRPr="00C6146A">
        <w:rPr>
          <w:rFonts w:ascii="GHEA Grapalat" w:hAnsi="GHEA Grapalat" w:cs="Sylfaen"/>
        </w:rPr>
        <w:t>в</w:t>
      </w:r>
      <w:r w:rsidR="004429A1" w:rsidRPr="00C6146A">
        <w:rPr>
          <w:rFonts w:ascii="GHEA Grapalat" w:hAnsi="GHEA Grapalat" w:cs="Sylfaen"/>
        </w:rPr>
        <w:t xml:space="preserve"> </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их</w:t>
      </w:r>
      <w:r w:rsidR="007C79AE" w:rsidRPr="00C6146A">
        <w:rPr>
          <w:rFonts w:ascii="GHEA Grapalat" w:hAnsi="GHEA Grapalat" w:cs="Sylfaen"/>
        </w:rPr>
        <w:t xml:space="preserve"> </w:t>
      </w:r>
      <w:r w:rsidR="007C79AE" w:rsidRPr="00C6146A">
        <w:rPr>
          <w:rFonts w:ascii="GHEA Grapalat" w:hAnsi="GHEA Grapalat" w:cs="Sylfaen" w:hint="eastAsia"/>
        </w:rPr>
        <w:t>оригинала</w:t>
      </w:r>
      <w:r w:rsidR="004429A1" w:rsidRPr="00C6146A">
        <w:rPr>
          <w:rFonts w:ascii="GHEA Grapalat" w:hAnsi="GHEA Grapalat" w:cs="Sylfaen"/>
        </w:rPr>
        <w:t xml:space="preserve"> </w:t>
      </w:r>
      <w:r w:rsidR="00FD5257" w:rsidRPr="00C6146A">
        <w:rPr>
          <w:rFonts w:ascii="GHEA Grapalat" w:hAnsi="GHEA Grapalat" w:cs="Sylfaen" w:hint="eastAsia"/>
        </w:rPr>
        <w:t>варианте</w:t>
      </w:r>
      <w:r w:rsidR="007C79AE" w:rsidRPr="00C6146A">
        <w:rPr>
          <w:rFonts w:ascii="GHEA Grapalat" w:hAnsi="GHEA Grapalat" w:cs="Sylfaen"/>
        </w:rPr>
        <w:t xml:space="preserve">, </w:t>
      </w:r>
      <w:r w:rsidR="007C79AE" w:rsidRPr="00C6146A">
        <w:rPr>
          <w:rFonts w:ascii="GHEA Grapalat" w:hAnsi="GHEA Grapalat" w:cs="Sylfaen" w:hint="eastAsia"/>
        </w:rPr>
        <w:t>путем</w:t>
      </w:r>
      <w:r w:rsidR="007C79AE" w:rsidRPr="00C6146A">
        <w:rPr>
          <w:rFonts w:ascii="GHEA Grapalat" w:hAnsi="GHEA Grapalat" w:cs="Sylfaen"/>
        </w:rPr>
        <w:t xml:space="preserve"> </w:t>
      </w:r>
      <w:r w:rsidR="007C79AE" w:rsidRPr="00C6146A">
        <w:rPr>
          <w:rFonts w:ascii="GHEA Grapalat" w:hAnsi="GHEA Grapalat" w:cs="Sylfaen" w:hint="eastAsia"/>
        </w:rPr>
        <w:t>направления</w:t>
      </w:r>
      <w:r w:rsidR="007C79AE" w:rsidRPr="00C6146A">
        <w:rPr>
          <w:rFonts w:ascii="GHEA Grapalat" w:hAnsi="GHEA Grapalat" w:cs="Sylfaen"/>
        </w:rPr>
        <w:t xml:space="preserve"> </w:t>
      </w:r>
      <w:r w:rsidR="007C79AE" w:rsidRPr="00C6146A">
        <w:rPr>
          <w:rFonts w:ascii="GHEA Grapalat" w:hAnsi="GHEA Grapalat" w:cs="Sylfaen" w:hint="eastAsia"/>
        </w:rPr>
        <w:t>на</w:t>
      </w:r>
      <w:r w:rsidR="007C79AE" w:rsidRPr="00C6146A">
        <w:rPr>
          <w:rFonts w:ascii="GHEA Grapalat" w:hAnsi="GHEA Grapalat" w:cs="Sylfaen"/>
        </w:rPr>
        <w:t xml:space="preserve"> </w:t>
      </w:r>
      <w:r w:rsidR="007C79AE" w:rsidRPr="00C6146A">
        <w:rPr>
          <w:rFonts w:ascii="GHEA Grapalat" w:hAnsi="GHEA Grapalat" w:cs="Sylfaen" w:hint="eastAsia"/>
        </w:rPr>
        <w:t>электронную</w:t>
      </w:r>
      <w:r w:rsidR="007C79AE" w:rsidRPr="00C6146A">
        <w:rPr>
          <w:rFonts w:ascii="GHEA Grapalat" w:hAnsi="GHEA Grapalat" w:cs="Sylfaen"/>
        </w:rPr>
        <w:t xml:space="preserve"> </w:t>
      </w:r>
      <w:r w:rsidR="007C79AE" w:rsidRPr="00C6146A">
        <w:rPr>
          <w:rFonts w:ascii="GHEA Grapalat" w:hAnsi="GHEA Grapalat" w:cs="Sylfaen" w:hint="eastAsia"/>
        </w:rPr>
        <w:t>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w:t>
      </w:r>
      <w:r w:rsidR="007C79AE" w:rsidRPr="00C6146A">
        <w:rPr>
          <w:rFonts w:ascii="GHEA Grapalat" w:hAnsi="GHEA Grapalat" w:cs="Sylfaen"/>
        </w:rPr>
        <w:t xml:space="preserve"> </w:t>
      </w:r>
      <w:r w:rsidR="007C79AE" w:rsidRPr="00C6146A">
        <w:rPr>
          <w:rFonts w:ascii="GHEA Grapalat" w:hAnsi="GHEA Grapalat" w:cs="Sylfaen" w:hint="eastAsia"/>
        </w:rPr>
        <w:t>приглашения</w:t>
      </w:r>
      <w:r w:rsidR="008D7E49">
        <w:rPr>
          <w:rFonts w:ascii="GHEA Grapalat" w:hAnsi="GHEA Grapalat" w:cs="Sylfaen"/>
        </w:rPr>
        <w:t>.</w:t>
      </w:r>
    </w:p>
    <w:p w:rsidR="00E14650" w:rsidRPr="00AA5BD2" w:rsidRDefault="004B0CA1" w:rsidP="00891ED9">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жалобы,  в течение двух рабочих дней со дня получения такого требования.</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4934CC">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w:t>
      </w:r>
      <w:r w:rsidR="008D7E49" w:rsidRPr="008D7E49">
        <w:rPr>
          <w:rFonts w:ascii="GHEA Grapalat" w:hAnsi="GHEA Grapalat"/>
        </w:rPr>
        <w:t>,</w:t>
      </w:r>
      <w:r w:rsidR="00C27840" w:rsidRPr="00AA5BD2">
        <w:rPr>
          <w:rFonts w:ascii="GHEA Grapalat" w:hAnsi="GHEA Grapalat"/>
        </w:rPr>
        <w:t xml:space="preserve">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t xml:space="preserve"> </w:t>
      </w:r>
      <w:r w:rsidR="001728F6" w:rsidRPr="00AA5BD2">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AA5BD2">
        <w:rPr>
          <w:rFonts w:ascii="GHEA Grapalat" w:hAnsi="GHEA Grapalat"/>
        </w:rPr>
        <w:t xml:space="preserve"> </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AA5BD2" w:rsidRDefault="00133017" w:rsidP="009672A6">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9672A6">
      <w:pPr>
        <w:widowControl w:val="0"/>
        <w:tabs>
          <w:tab w:val="left" w:pos="1134"/>
        </w:tabs>
        <w:spacing w:after="160" w:line="360" w:lineRule="auto"/>
        <w:ind w:firstLine="567"/>
        <w:jc w:val="both"/>
        <w:rPr>
          <w:rFonts w:ascii="GHEA Grapalat" w:hAnsi="GHEA Grapalat" w:cs="Sylfaen"/>
        </w:rPr>
      </w:pPr>
      <w:proofErr w:type="gramStart"/>
      <w:r w:rsidRPr="00AA5BD2">
        <w:rPr>
          <w:rFonts w:ascii="GHEA Grapalat" w:hAnsi="GHEA Grapalat"/>
        </w:rPr>
        <w:t>б</w:t>
      </w:r>
      <w:proofErr w:type="gramEnd"/>
      <w:r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обязать принимать соответствующие решения, включая объявление процедуры закупки несостоявшейся, за исключением решения о признании </w:t>
      </w:r>
      <w:r w:rsidRPr="00AA5BD2">
        <w:rPr>
          <w:rFonts w:ascii="GHEA Grapalat" w:hAnsi="GHEA Grapalat"/>
        </w:rPr>
        <w:lastRenderedPageBreak/>
        <w:t>договора недействительным;</w:t>
      </w:r>
    </w:p>
    <w:p w:rsidR="00133017" w:rsidRPr="00AA5BD2" w:rsidRDefault="00133017"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9672A6">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proofErr w:type="gramStart"/>
      <w:r w:rsidRPr="00AA5BD2">
        <w:rPr>
          <w:rFonts w:ascii="GHEA Grapalat" w:hAnsi="GHEA Grapalat"/>
        </w:rPr>
        <w:t xml:space="preserve"> ,</w:t>
      </w:r>
      <w:proofErr w:type="gramEnd"/>
      <w:r w:rsidRPr="00AA5BD2">
        <w:rPr>
          <w:rFonts w:ascii="GHEA Grapalat" w:hAnsi="GHEA Grapalat"/>
        </w:rPr>
        <w:t xml:space="preserve"> заказчик несет ответственность за возмещение ущерба, нанесенного подавшему жалобу лицу и обоснованного в установленном порядке.</w:t>
      </w:r>
    </w:p>
    <w:p w:rsidR="00133017" w:rsidRPr="00AA5BD2" w:rsidRDefault="00133017" w:rsidP="009672A6">
      <w:pPr>
        <w:widowControl w:val="0"/>
        <w:tabs>
          <w:tab w:val="left" w:pos="1276"/>
        </w:tabs>
        <w:spacing w:after="160" w:line="360" w:lineRule="auto"/>
        <w:ind w:firstLine="567"/>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 </w:t>
      </w:r>
      <w:r w:rsidR="00AE4362" w:rsidRPr="00C6146A">
        <w:rPr>
          <w:rFonts w:ascii="GHEA Grapalat" w:hAnsi="GHEA Grapalat"/>
        </w:rPr>
        <w:t xml:space="preserve"> </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t xml:space="preserve"> </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DB4E0F">
        <w:rPr>
          <w:rFonts w:ascii="GHEA Grapalat" w:hAnsi="GHEA Grapalat"/>
        </w:rPr>
        <w:t xml:space="preserve"> </w:t>
      </w:r>
      <w:r w:rsidR="008261D4" w:rsidRPr="00AA5BD2">
        <w:rPr>
          <w:rFonts w:ascii="GHEA Grapalat" w:hAnsi="GHEA Grapalat"/>
        </w:rPr>
        <w:t xml:space="preserve">Заседания </w:t>
      </w:r>
      <w:proofErr w:type="spellStart"/>
      <w:r w:rsidR="008261D4" w:rsidRPr="00AA5BD2">
        <w:rPr>
          <w:rFonts w:ascii="GHEA Grapalat" w:hAnsi="GHEA Grapalat"/>
        </w:rPr>
        <w:t>онлайн</w:t>
      </w:r>
      <w:proofErr w:type="spellEnd"/>
      <w:r w:rsidR="008261D4" w:rsidRPr="00AA5BD2">
        <w:rPr>
          <w:rFonts w:ascii="GHEA Grapalat" w:hAnsi="GHEA Grapalat"/>
        </w:rPr>
        <w:t xml:space="preserve"> транслируются также в интернете</w:t>
      </w: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9672A6">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9672A6">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w:t>
      </w:r>
      <w:proofErr w:type="gramStart"/>
      <w:r w:rsidRPr="00AA5BD2">
        <w:rPr>
          <w:rFonts w:ascii="GHEA Grapalat" w:hAnsi="GHEA Grapalat"/>
        </w:rPr>
        <w:t>и</w:t>
      </w:r>
      <w:proofErr w:type="gramEnd"/>
      <w:r w:rsidRPr="00AA5BD2">
        <w:rPr>
          <w:rFonts w:ascii="GHEA Grapalat" w:hAnsi="GHEA Grapalat"/>
        </w:rPr>
        <w:t xml:space="preserve">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9672A6">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lastRenderedPageBreak/>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2D5BDA">
      <w:pPr>
        <w:widowControl w:val="0"/>
        <w:spacing w:after="160" w:line="360" w:lineRule="auto"/>
        <w:ind w:firstLine="567"/>
        <w:jc w:val="both"/>
        <w:rPr>
          <w:rFonts w:ascii="GHEA Grapalat" w:hAnsi="GHEA Grapalat" w:cs="Sylfaen"/>
          <w:b/>
        </w:rPr>
      </w:pPr>
      <w:r w:rsidRPr="00AA5BD2">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w:t>
      </w:r>
      <w:proofErr w:type="spellStart"/>
      <w:proofErr w:type="gramStart"/>
      <w:r w:rsidRPr="00AA5BD2">
        <w:rPr>
          <w:rFonts w:ascii="GHEA Grapalat" w:hAnsi="GHEA Grapalat"/>
        </w:rPr>
        <w:t>лиц-руководитель</w:t>
      </w:r>
      <w:proofErr w:type="spellEnd"/>
      <w:proofErr w:type="gramEnd"/>
      <w:r w:rsidRPr="00AA5BD2">
        <w:rPr>
          <w:rFonts w:ascii="GHEA Grapalat" w:hAnsi="GHEA Grapalat"/>
        </w:rPr>
        <w:t xml:space="preserve"> исполнительного органа письменно сообщает, что исходя из интересов общественной или </w:t>
      </w:r>
      <w:r w:rsidR="00442F42" w:rsidRPr="00AA5BD2">
        <w:rPr>
          <w:rFonts w:ascii="GHEA Grapalat" w:hAnsi="GHEA Grapalat"/>
        </w:rPr>
        <w:t xml:space="preserve">интересов </w:t>
      </w:r>
      <w:r w:rsidRPr="00AA5BD2">
        <w:rPr>
          <w:rFonts w:ascii="GHEA Grapalat" w:hAnsi="GHEA Grapalat"/>
        </w:rPr>
        <w:t>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w:t>
      </w:r>
      <w:proofErr w:type="gramStart"/>
      <w:r w:rsidR="00133017" w:rsidRPr="00AA5BD2">
        <w:rPr>
          <w:rFonts w:ascii="GHEA Grapalat" w:hAnsi="GHEA Grapalat"/>
        </w:rPr>
        <w:t xml:space="preserve"> ,</w:t>
      </w:r>
      <w:proofErr w:type="gramEnd"/>
      <w:r w:rsidR="00133017" w:rsidRPr="00AA5BD2">
        <w:rPr>
          <w:rFonts w:ascii="GHEA Grapalat" w:hAnsi="GHEA Grapalat"/>
        </w:rPr>
        <w:t xml:space="preserve"> опубликовывает в бюллетене предусмотренное настоящим пунктом решение в течение рабочего дня, следующего за днем его принятия.</w:t>
      </w:r>
    </w:p>
    <w:p w:rsidR="00AE679C" w:rsidRPr="00AA5BD2" w:rsidRDefault="00AE679C" w:rsidP="00DA3A61">
      <w:pPr>
        <w:widowControl w:val="0"/>
        <w:spacing w:after="160" w:line="360" w:lineRule="auto"/>
        <w:ind w:firstLine="567"/>
        <w:jc w:val="center"/>
        <w:rPr>
          <w:rFonts w:ascii="GHEA Grapalat" w:hAnsi="GHEA Grapalat" w:cs="Sylfaen"/>
          <w:b/>
        </w:rPr>
      </w:pPr>
    </w:p>
    <w:p w:rsidR="009672A6" w:rsidRPr="00AA5BD2" w:rsidRDefault="009672A6">
      <w:pPr>
        <w:rPr>
          <w:rFonts w:ascii="GHEA Grapalat" w:hAnsi="GHEA Grapalat" w:cs="Sylfaen"/>
          <w:b/>
        </w:rPr>
      </w:pPr>
      <w:r w:rsidRPr="00AA5BD2">
        <w:rPr>
          <w:rFonts w:ascii="GHEA Grapalat" w:hAnsi="GHEA Grapalat" w:cs="Sylfaen"/>
          <w:b/>
        </w:rPr>
        <w:br w:type="page"/>
      </w:r>
    </w:p>
    <w:p w:rsidR="00096865" w:rsidRPr="00AA5BD2" w:rsidRDefault="00096865" w:rsidP="009672A6">
      <w:pPr>
        <w:widowControl w:val="0"/>
        <w:spacing w:after="160" w:line="360" w:lineRule="auto"/>
        <w:jc w:val="center"/>
        <w:rPr>
          <w:rFonts w:ascii="GHEA Grapalat" w:hAnsi="GHEA Grapalat"/>
          <w:b/>
        </w:rPr>
      </w:pPr>
      <w:r w:rsidRPr="00AA5BD2">
        <w:rPr>
          <w:rFonts w:ascii="GHEA Grapalat" w:hAnsi="GHEA Grapalat"/>
          <w:b/>
        </w:rPr>
        <w:lastRenderedPageBreak/>
        <w:t>ЧАСТЬ II</w:t>
      </w:r>
    </w:p>
    <w:p w:rsidR="009672A6" w:rsidRPr="00AA5BD2" w:rsidRDefault="009672A6" w:rsidP="009672A6">
      <w:pPr>
        <w:widowControl w:val="0"/>
        <w:spacing w:after="160" w:line="360" w:lineRule="auto"/>
        <w:jc w:val="center"/>
        <w:rPr>
          <w:rFonts w:ascii="GHEA Grapalat" w:hAnsi="GHEA Grapalat"/>
          <w:b/>
        </w:rPr>
      </w:pPr>
    </w:p>
    <w:p w:rsidR="00096865" w:rsidRPr="00AA5BD2" w:rsidRDefault="00096865" w:rsidP="009672A6">
      <w:pPr>
        <w:pStyle w:val="aa"/>
        <w:widowControl w:val="0"/>
        <w:spacing w:after="160" w:line="360" w:lineRule="auto"/>
        <w:jc w:val="center"/>
        <w:rPr>
          <w:rFonts w:ascii="GHEA Grapalat" w:hAnsi="GHEA Grapalat"/>
          <w:b/>
        </w:rPr>
      </w:pPr>
      <w:r w:rsidRPr="00AA5BD2">
        <w:rPr>
          <w:rFonts w:ascii="GHEA Grapalat" w:hAnsi="GHEA Grapalat"/>
          <w:b/>
        </w:rPr>
        <w:t>ИНСТРУКЦИЯ</w:t>
      </w:r>
    </w:p>
    <w:p w:rsidR="00096865" w:rsidRPr="00AA5BD2" w:rsidRDefault="00EA1FA8" w:rsidP="009672A6">
      <w:pPr>
        <w:pStyle w:val="aa"/>
        <w:widowControl w:val="0"/>
        <w:spacing w:after="160" w:line="360" w:lineRule="auto"/>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9672A6">
      <w:pPr>
        <w:widowControl w:val="0"/>
        <w:spacing w:after="160" w:line="360" w:lineRule="auto"/>
        <w:jc w:val="center"/>
        <w:rPr>
          <w:rFonts w:ascii="GHEA Grapalat" w:hAnsi="GHEA Grapalat"/>
        </w:rPr>
      </w:pPr>
    </w:p>
    <w:p w:rsidR="00096865" w:rsidRPr="00AA5BD2" w:rsidRDefault="008D5016" w:rsidP="009672A6">
      <w:pPr>
        <w:widowControl w:val="0"/>
        <w:spacing w:after="160" w:line="360" w:lineRule="auto"/>
        <w:jc w:val="center"/>
        <w:rPr>
          <w:rFonts w:ascii="GHEA Grapalat" w:hAnsi="GHEA Grapalat"/>
          <w:b/>
        </w:rPr>
      </w:pPr>
      <w:r w:rsidRPr="00AA5BD2">
        <w:rPr>
          <w:rFonts w:ascii="GHEA Grapalat" w:hAnsi="GHEA Grapalat"/>
          <w:b/>
        </w:rPr>
        <w:t>1. ОБЩИЕ ПОЛОЖЕНИЯ</w:t>
      </w:r>
    </w:p>
    <w:p w:rsidR="00096865" w:rsidRPr="00AA5BD2" w:rsidRDefault="0009686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DA3A61">
      <w:pPr>
        <w:widowControl w:val="0"/>
        <w:spacing w:after="160" w:line="360" w:lineRule="auto"/>
        <w:jc w:val="center"/>
        <w:rPr>
          <w:rFonts w:ascii="GHEA Grapalat" w:hAnsi="GHEA Grapalat"/>
          <w:b/>
        </w:rPr>
      </w:pPr>
    </w:p>
    <w:p w:rsidR="00096865" w:rsidRPr="00AA5BD2" w:rsidRDefault="008D5016" w:rsidP="00DA3A61">
      <w:pPr>
        <w:widowControl w:val="0"/>
        <w:spacing w:after="160" w:line="360" w:lineRule="auto"/>
        <w:jc w:val="center"/>
        <w:rPr>
          <w:rFonts w:ascii="GHEA Grapalat" w:hAnsi="GHEA Grapalat"/>
          <w:b/>
        </w:rPr>
      </w:pPr>
      <w:r w:rsidRPr="00AA5BD2">
        <w:rPr>
          <w:rFonts w:ascii="GHEA Grapalat" w:hAnsi="GHEA Grapalat"/>
          <w:b/>
        </w:rPr>
        <w:t>2. ЗАЯВКА НА ПРОЦЕДУРУ</w:t>
      </w:r>
    </w:p>
    <w:p w:rsidR="00B57922" w:rsidRDefault="0078387F" w:rsidP="00DA3A61">
      <w:pPr>
        <w:widowControl w:val="0"/>
        <w:spacing w:after="160" w:line="360" w:lineRule="auto"/>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sidR="007D2E92">
        <w:rPr>
          <w:rFonts w:ascii="GHEA Grapalat" w:hAnsi="GHEA Grapalat"/>
        </w:rPr>
        <w:t>в порядке, установленном разделом 4 части 2 настоящего приглашения</w:t>
      </w:r>
      <w:r w:rsidR="008875BC">
        <w:rPr>
          <w:rFonts w:ascii="GHEA Grapalat" w:hAnsi="GHEA Grapalat"/>
        </w:rPr>
        <w:t xml:space="preserve">. </w:t>
      </w:r>
      <w:r w:rsidRPr="00AA5BD2">
        <w:rPr>
          <w:rFonts w:ascii="GHEA Grapalat" w:hAnsi="GHEA Grapalat"/>
        </w:rPr>
        <w:t>К заявке прилагаются предусмотренные настоящим приглашением соответствующие документы (сведения)</w:t>
      </w:r>
      <w:r w:rsidR="00B57922">
        <w:rPr>
          <w:rFonts w:ascii="GHEA Grapalat" w:hAnsi="GHEA Grapalat"/>
        </w:rPr>
        <w:t>.</w:t>
      </w:r>
      <w:r w:rsidRPr="00AA5BD2">
        <w:rPr>
          <w:rFonts w:ascii="GHEA Grapalat" w:hAnsi="GHEA Grapalat"/>
        </w:rPr>
        <w:t xml:space="preserve"> </w:t>
      </w:r>
    </w:p>
    <w:p w:rsidR="002D5CF0" w:rsidRPr="00AA5BD2" w:rsidRDefault="0078387F" w:rsidP="00DA3A61">
      <w:pPr>
        <w:widowControl w:val="0"/>
        <w:spacing w:after="160" w:line="360" w:lineRule="auto"/>
        <w:ind w:firstLine="567"/>
        <w:jc w:val="both"/>
        <w:rPr>
          <w:rFonts w:ascii="GHEA Grapalat" w:hAnsi="GHEA Grapalat" w:cs="Sylfaen"/>
        </w:rPr>
      </w:pPr>
      <w:r w:rsidRPr="00AA5BD2">
        <w:rPr>
          <w:rFonts w:ascii="GHEA Grapalat" w:hAnsi="GHEA Grapalat"/>
        </w:rPr>
        <w:t xml:space="preserve">Участник заявкой представляет </w:t>
      </w:r>
      <w:proofErr w:type="gramStart"/>
      <w:r w:rsidRPr="00AA5BD2">
        <w:rPr>
          <w:rFonts w:ascii="GHEA Grapalat" w:hAnsi="GHEA Grapalat"/>
        </w:rPr>
        <w:t>утвержденные</w:t>
      </w:r>
      <w:proofErr w:type="gramEnd"/>
      <w:r w:rsidRPr="00AA5BD2">
        <w:rPr>
          <w:rFonts w:ascii="GHEA Grapalat" w:hAnsi="GHEA Grapalat"/>
        </w:rPr>
        <w:t xml:space="preserve"> им:</w:t>
      </w:r>
    </w:p>
    <w:p w:rsidR="00096865" w:rsidRPr="00AA5BD2" w:rsidRDefault="002D5CF0" w:rsidP="009672A6">
      <w:pPr>
        <w:widowControl w:val="0"/>
        <w:tabs>
          <w:tab w:val="left" w:pos="1134"/>
        </w:tabs>
        <w:spacing w:after="160" w:line="360" w:lineRule="auto"/>
        <w:ind w:firstLine="567"/>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proofErr w:type="spellStart"/>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proofErr w:type="spellEnd"/>
      <w:proofErr w:type="gramStart"/>
      <w:r w:rsidR="006147A3" w:rsidRPr="00DB4E0F">
        <w:rPr>
          <w:rFonts w:ascii="GHEA Grapalat" w:hAnsi="GHEA Grapalat"/>
          <w:lang w:val="en-US"/>
        </w:rPr>
        <w:t>e</w:t>
      </w:r>
      <w:proofErr w:type="gramEnd"/>
      <w:r w:rsidRPr="00DB4E0F">
        <w:rPr>
          <w:rFonts w:ascii="GHEA Grapalat" w:hAnsi="GHEA Grapalat"/>
        </w:rPr>
        <w:t xml:space="preserve"> на участие в процедуре согласно Приложению №1;</w:t>
      </w:r>
    </w:p>
    <w:p w:rsidR="006147A3" w:rsidRPr="00AA5BD2" w:rsidRDefault="006147A3" w:rsidP="009672A6">
      <w:pPr>
        <w:widowControl w:val="0"/>
        <w:tabs>
          <w:tab w:val="left" w:pos="1134"/>
        </w:tabs>
        <w:spacing w:after="160" w:line="360" w:lineRule="auto"/>
        <w:ind w:firstLine="567"/>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6147A3">
      <w:pPr>
        <w:pStyle w:val="norm"/>
        <w:widowControl w:val="0"/>
        <w:tabs>
          <w:tab w:val="left" w:pos="1134"/>
        </w:tabs>
        <w:spacing w:after="160" w:line="360" w:lineRule="auto"/>
        <w:ind w:firstLine="567"/>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 xml:space="preserve">договор о совместной деятельности, если участники участвуют в </w:t>
      </w:r>
      <w:r w:rsidRPr="00AA5BD2">
        <w:rPr>
          <w:rFonts w:ascii="GHEA Grapalat" w:hAnsi="GHEA Grapalat"/>
          <w:sz w:val="24"/>
          <w:szCs w:val="24"/>
        </w:rPr>
        <w:lastRenderedPageBreak/>
        <w:t>процедуре закупки в порядке совместной деятельности (консорциумом)</w:t>
      </w:r>
      <w:r w:rsidR="00D5646A" w:rsidRPr="00AA5BD2">
        <w:rPr>
          <w:rStyle w:val="af6"/>
          <w:rFonts w:ascii="GHEA Grapalat" w:hAnsi="GHEA Grapalat"/>
          <w:sz w:val="24"/>
          <w:szCs w:val="24"/>
        </w:rPr>
        <w:t xml:space="preserve"> </w:t>
      </w:r>
      <w:r w:rsidR="00D5646A" w:rsidRPr="00AA5BD2">
        <w:rPr>
          <w:rStyle w:val="af6"/>
          <w:rFonts w:ascii="GHEA Grapalat" w:hAnsi="GHEA Grapalat"/>
          <w:sz w:val="24"/>
          <w:szCs w:val="24"/>
        </w:rPr>
        <w:footnoteReference w:customMarkFollows="1" w:id="7"/>
        <w:t>13</w:t>
      </w:r>
      <w:r w:rsidR="00D5646A" w:rsidRPr="00AA5BD2">
        <w:rPr>
          <w:rFonts w:ascii="GHEA Grapalat" w:hAnsi="GHEA Grapalat"/>
          <w:sz w:val="24"/>
          <w:szCs w:val="24"/>
          <w:lang w:val="hy-AM"/>
        </w:rPr>
        <w:t>;</w:t>
      </w:r>
    </w:p>
    <w:p w:rsidR="00E67BA7" w:rsidRPr="00AA5BD2" w:rsidRDefault="0009686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222ACF" w:rsidRPr="00AA5BD2">
        <w:rPr>
          <w:rFonts w:ascii="GHEA Grapalat" w:hAnsi="GHEA Grapalat"/>
          <w:lang w:val="hy-AM"/>
        </w:rPr>
        <w:t>5</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DA3A61">
      <w:pPr>
        <w:widowControl w:val="0"/>
        <w:spacing w:after="160" w:line="360" w:lineRule="auto"/>
        <w:ind w:firstLine="567"/>
        <w:jc w:val="both"/>
        <w:rPr>
          <w:rFonts w:ascii="GHEA Grapalat" w:hAnsi="GHEA Grapalat"/>
          <w:b/>
        </w:rPr>
      </w:pPr>
    </w:p>
    <w:p w:rsidR="00C6256F" w:rsidRPr="00AA5BD2" w:rsidRDefault="0004387F" w:rsidP="009672A6">
      <w:pPr>
        <w:widowControl w:val="0"/>
        <w:spacing w:after="160" w:line="360" w:lineRule="auto"/>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AA5BD2" w:rsidRDefault="008626E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60CA5" w:rsidRPr="00AA5BD2" w:rsidRDefault="00460CA5" w:rsidP="00DA3A61">
      <w:pPr>
        <w:widowControl w:val="0"/>
        <w:spacing w:after="160" w:line="360" w:lineRule="auto"/>
        <w:jc w:val="center"/>
        <w:rPr>
          <w:rFonts w:ascii="GHEA Grapalat" w:hAnsi="GHEA Grapalat"/>
          <w:b/>
        </w:rPr>
      </w:pPr>
    </w:p>
    <w:p w:rsidR="00524DB8" w:rsidRDefault="00524DB8" w:rsidP="00524DB8">
      <w:pPr>
        <w:widowControl w:val="0"/>
        <w:spacing w:after="160" w:line="360" w:lineRule="auto"/>
        <w:jc w:val="center"/>
        <w:rPr>
          <w:rFonts w:ascii="GHEA Grapalat" w:hAnsi="GHEA Grapalat" w:cs="Sylfaen"/>
          <w:b/>
        </w:rPr>
      </w:pPr>
      <w:r>
        <w:rPr>
          <w:rFonts w:ascii="GHEA Grapalat" w:hAnsi="GHEA Grapalat"/>
          <w:b/>
        </w:rPr>
        <w:t>4. ПОРЯДОК ПОДГОТОВКИ ЗАЯВКИ</w:t>
      </w:r>
    </w:p>
    <w:p w:rsidR="00524DB8" w:rsidRPr="002658C9" w:rsidRDefault="00524DB8" w:rsidP="00524DB8">
      <w:pPr>
        <w:widowControl w:val="0"/>
        <w:tabs>
          <w:tab w:val="left" w:pos="1134"/>
        </w:tabs>
        <w:spacing w:after="160" w:line="360" w:lineRule="auto"/>
        <w:ind w:firstLine="567"/>
        <w:jc w:val="both"/>
        <w:rPr>
          <w:rFonts w:ascii="GHEA Grapalat" w:hAnsi="GHEA Grapalat" w:cs="Sylfaen"/>
        </w:rPr>
      </w:pPr>
      <w:r w:rsidRPr="002658C9">
        <w:rPr>
          <w:rFonts w:ascii="GHEA Grapalat" w:hAnsi="GHEA Grapalat"/>
        </w:rPr>
        <w:t>4.1.</w:t>
      </w:r>
      <w:r w:rsidRPr="002658C9">
        <w:rPr>
          <w:rFonts w:ascii="GHEA Grapalat" w:hAnsi="GHEA Grapalat"/>
        </w:rPr>
        <w:tab/>
        <w:t xml:space="preserve">Участник подает заявку в порядке, установленном настоящим приглашением. </w:t>
      </w:r>
    </w:p>
    <w:p w:rsidR="00524DB8" w:rsidRPr="002658C9" w:rsidRDefault="00524DB8" w:rsidP="00524DB8">
      <w:pPr>
        <w:widowControl w:val="0"/>
        <w:spacing w:after="160" w:line="360" w:lineRule="auto"/>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w:t>
      </w:r>
      <w:r w:rsidR="00885939" w:rsidRPr="002658C9">
        <w:rPr>
          <w:rFonts w:ascii="GHEA Grapalat" w:hAnsi="GHEA Grapalat"/>
        </w:rPr>
        <w:t xml:space="preserve"> (за</w:t>
      </w:r>
      <w:r w:rsidR="00885939" w:rsidRPr="002658C9">
        <w:rPr>
          <w:rFonts w:ascii="Courier New" w:hAnsi="Courier New" w:cs="Courier New"/>
        </w:rPr>
        <w:t> </w:t>
      </w:r>
      <w:r w:rsidR="00885939" w:rsidRPr="002658C9">
        <w:rPr>
          <w:rFonts w:ascii="GHEA Grapalat" w:hAnsi="GHEA Grapalat"/>
        </w:rPr>
        <w:t xml:space="preserve">исключением документов, </w:t>
      </w:r>
      <w:r w:rsidR="00885939" w:rsidRPr="002658C9">
        <w:rPr>
          <w:rFonts w:ascii="GHEA Grapalat" w:hAnsi="GHEA Grapalat"/>
        </w:rPr>
        <w:lastRenderedPageBreak/>
        <w:t>представленных либо утвержденных 3-ьей стороной, в случае которых представляется вариант, отксерокопированный с</w:t>
      </w:r>
      <w:r w:rsidR="00885939" w:rsidRPr="002658C9">
        <w:rPr>
          <w:rFonts w:ascii="Courier New" w:hAnsi="Courier New" w:cs="Courier New"/>
        </w:rPr>
        <w:t> </w:t>
      </w:r>
      <w:r w:rsidR="00885939" w:rsidRPr="002658C9">
        <w:rPr>
          <w:rFonts w:ascii="GHEA Grapalat" w:hAnsi="GHEA Grapalat"/>
        </w:rPr>
        <w:t>оригинала)</w:t>
      </w:r>
      <w:r w:rsidR="00375514">
        <w:rPr>
          <w:rFonts w:ascii="GHEA Grapalat" w:hAnsi="GHEA Grapalat"/>
        </w:rPr>
        <w:t xml:space="preserve"> и копий в </w:t>
      </w:r>
      <w:r w:rsidR="00375514" w:rsidRPr="00375514">
        <w:rPr>
          <w:rFonts w:ascii="GHEA Grapalat" w:hAnsi="GHEA Grapalat"/>
        </w:rPr>
        <w:t>2-ух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524DB8" w:rsidRPr="002658C9" w:rsidRDefault="00524DB8" w:rsidP="00524DB8">
      <w:pPr>
        <w:widowControl w:val="0"/>
        <w:spacing w:after="160" w:line="360" w:lineRule="auto"/>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524DB8" w:rsidRPr="002658C9" w:rsidRDefault="00524DB8" w:rsidP="00524DB8">
      <w:pPr>
        <w:widowControl w:val="0"/>
        <w:tabs>
          <w:tab w:val="left" w:pos="1134"/>
        </w:tabs>
        <w:spacing w:after="160" w:line="360" w:lineRule="auto"/>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sidR="00FD53EB">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524DB8" w:rsidRPr="002658C9" w:rsidRDefault="00524DB8" w:rsidP="00524DB8">
      <w:pPr>
        <w:widowControl w:val="0"/>
        <w:tabs>
          <w:tab w:val="left" w:pos="1134"/>
        </w:tabs>
        <w:spacing w:after="160" w:line="360" w:lineRule="auto"/>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524DB8" w:rsidRPr="002658C9" w:rsidRDefault="00524DB8" w:rsidP="00524DB8">
      <w:pPr>
        <w:widowControl w:val="0"/>
        <w:tabs>
          <w:tab w:val="left" w:pos="1134"/>
        </w:tabs>
        <w:spacing w:after="160" w:line="360" w:lineRule="auto"/>
        <w:ind w:firstLine="567"/>
        <w:jc w:val="both"/>
        <w:rPr>
          <w:rFonts w:ascii="GHEA Grapalat" w:hAnsi="GHEA Grapalat"/>
        </w:rPr>
      </w:pPr>
      <w:r w:rsidRPr="002658C9">
        <w:rPr>
          <w:rFonts w:ascii="GHEA Grapalat" w:hAnsi="GHEA Grapalat"/>
        </w:rPr>
        <w:t>2)</w:t>
      </w:r>
      <w:r w:rsidRPr="002658C9">
        <w:rPr>
          <w:rFonts w:ascii="GHEA Grapalat" w:hAnsi="GHEA Grapalat"/>
        </w:rPr>
        <w:tab/>
        <w:t>код запроса котировок;</w:t>
      </w:r>
    </w:p>
    <w:p w:rsidR="00524DB8" w:rsidRPr="002658C9" w:rsidRDefault="00524DB8" w:rsidP="00524DB8">
      <w:pPr>
        <w:widowControl w:val="0"/>
        <w:tabs>
          <w:tab w:val="left" w:pos="1134"/>
        </w:tabs>
        <w:spacing w:after="160" w:line="360" w:lineRule="auto"/>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524DB8" w:rsidRPr="002658C9" w:rsidRDefault="00524DB8" w:rsidP="00524DB8">
      <w:pPr>
        <w:widowControl w:val="0"/>
        <w:tabs>
          <w:tab w:val="left" w:pos="1134"/>
        </w:tabs>
        <w:spacing w:after="160" w:line="360" w:lineRule="auto"/>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524DB8" w:rsidRDefault="00524DB8" w:rsidP="00524DB8">
      <w:pPr>
        <w:widowControl w:val="0"/>
        <w:tabs>
          <w:tab w:val="left" w:pos="1134"/>
        </w:tabs>
        <w:spacing w:after="160" w:line="360" w:lineRule="auto"/>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4.1 и 4.2 настоящей </w:t>
      </w:r>
      <w:r w:rsidR="00FD53EB">
        <w:rPr>
          <w:rFonts w:ascii="GHEA Grapalat" w:hAnsi="GHEA Grapalat"/>
        </w:rPr>
        <w:t>и</w:t>
      </w:r>
      <w:r w:rsidRPr="002658C9">
        <w:rPr>
          <w:rFonts w:ascii="GHEA Grapalat" w:hAnsi="GHEA Grapalat"/>
        </w:rPr>
        <w:t>нструкции, и в том же виде возвращает подающему их лицу.</w:t>
      </w:r>
    </w:p>
    <w:p w:rsidR="001E38B9" w:rsidRPr="00AA5BD2" w:rsidRDefault="001E38B9" w:rsidP="00440F5F">
      <w:pPr>
        <w:pStyle w:val="norm"/>
        <w:widowControl w:val="0"/>
        <w:spacing w:after="160" w:line="360" w:lineRule="auto"/>
        <w:ind w:firstLine="0"/>
        <w:jc w:val="left"/>
        <w:rPr>
          <w:rFonts w:ascii="GHEA Grapalat" w:hAnsi="GHEA Grapalat" w:cs="Sylfaen"/>
          <w:b/>
          <w:sz w:val="24"/>
          <w:szCs w:val="24"/>
        </w:rPr>
      </w:pPr>
    </w:p>
    <w:p w:rsidR="008D7E49" w:rsidRDefault="008D7E49">
      <w:pPr>
        <w:rPr>
          <w:rFonts w:ascii="GHEA Grapalat" w:hAnsi="GHEA Grapalat"/>
          <w:b/>
        </w:rPr>
      </w:pPr>
      <w:r>
        <w:rPr>
          <w:rFonts w:ascii="GHEA Grapalat" w:hAnsi="GHEA Grapalat"/>
          <w:b/>
        </w:rPr>
        <w:br w:type="page"/>
      </w:r>
    </w:p>
    <w:p w:rsidR="00B2572B" w:rsidRPr="00AA5BD2" w:rsidRDefault="00B2572B" w:rsidP="00DA3A61">
      <w:pPr>
        <w:pStyle w:val="norm"/>
        <w:widowControl w:val="0"/>
        <w:spacing w:after="160" w:line="360" w:lineRule="auto"/>
        <w:ind w:firstLine="284"/>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DA3A61">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CF3A8D">
        <w:rPr>
          <w:rFonts w:ascii="GHEA Grapalat" w:hAnsi="GHEA Grapalat"/>
          <w:i/>
          <w:sz w:val="24"/>
          <w:szCs w:val="24"/>
          <w:lang w:val="en-US"/>
        </w:rPr>
        <w:t>AHD</w:t>
      </w:r>
      <w:r w:rsidR="00CF3A8D" w:rsidRPr="00D7606A">
        <w:rPr>
          <w:rFonts w:ascii="GHEA Grapalat" w:hAnsi="GHEA Grapalat"/>
          <w:i/>
          <w:sz w:val="24"/>
          <w:szCs w:val="24"/>
        </w:rPr>
        <w:t>-</w:t>
      </w:r>
      <w:r w:rsidR="00CF3A8D" w:rsidRPr="00AA5BD2">
        <w:rPr>
          <w:rFonts w:ascii="GHEA Grapalat" w:hAnsi="GHEA Grapalat"/>
          <w:i/>
          <w:sz w:val="24"/>
          <w:szCs w:val="24"/>
        </w:rPr>
        <w:t>GHAPDzB</w:t>
      </w:r>
      <w:r w:rsidR="00CF3A8D" w:rsidRPr="00D7606A">
        <w:rPr>
          <w:rFonts w:ascii="GHEA Grapalat" w:hAnsi="GHEA Grapalat"/>
          <w:i/>
          <w:sz w:val="24"/>
          <w:szCs w:val="24"/>
        </w:rPr>
        <w:t>-20/1-80</w:t>
      </w:r>
    </w:p>
    <w:p w:rsidR="00B2572B" w:rsidRPr="00AA5BD2" w:rsidRDefault="00B2572B" w:rsidP="00031ECD">
      <w:pPr>
        <w:widowControl w:val="0"/>
        <w:spacing w:after="120"/>
        <w:jc w:val="center"/>
        <w:rPr>
          <w:rFonts w:ascii="GHEA Grapalat" w:hAnsi="GHEA Grapalat" w:cs="Sylfaen"/>
          <w:b/>
        </w:rPr>
      </w:pPr>
    </w:p>
    <w:p w:rsidR="00B2572B" w:rsidRPr="00AA5BD2" w:rsidRDefault="00B2572B" w:rsidP="00DA3A61">
      <w:pPr>
        <w:widowControl w:val="0"/>
        <w:spacing w:after="160" w:line="360" w:lineRule="auto"/>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DA3A61">
      <w:pPr>
        <w:pStyle w:val="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031ECD">
      <w:pPr>
        <w:widowControl w:val="0"/>
        <w:spacing w:after="120"/>
        <w:rPr>
          <w:rFonts w:ascii="GHEA Grapalat" w:hAnsi="GHEA Grapalat"/>
        </w:rPr>
      </w:pPr>
    </w:p>
    <w:p w:rsidR="00031ECD" w:rsidRPr="00AA5BD2" w:rsidRDefault="00031ECD" w:rsidP="00031ECD">
      <w:pPr>
        <w:jc w:val="both"/>
        <w:rPr>
          <w:rFonts w:ascii="GHEA Grapalat" w:hAnsi="GHEA Grapalat"/>
        </w:rPr>
      </w:pPr>
      <w:r w:rsidRPr="00AA5BD2">
        <w:rPr>
          <w:rFonts w:ascii="GHEA Grapalat" w:hAnsi="GHEA Grapalat"/>
        </w:rPr>
        <w:t>____________________________</w:t>
      </w:r>
      <w:r w:rsidR="008D7E49">
        <w:rPr>
          <w:rFonts w:ascii="GHEA Grapalat" w:hAnsi="GHEA Grapalat"/>
        </w:rPr>
        <w:t>__________________________</w:t>
      </w:r>
      <w:r w:rsidRPr="00AA5BD2">
        <w:rPr>
          <w:rFonts w:ascii="GHEA Grapalat" w:hAnsi="GHEA Grapalat"/>
        </w:rPr>
        <w:t xml:space="preserve">__заявляет, что </w:t>
      </w:r>
    </w:p>
    <w:p w:rsidR="00031ECD" w:rsidRPr="00AA5BD2" w:rsidRDefault="00031ECD" w:rsidP="00031ECD">
      <w:pPr>
        <w:spacing w:after="160" w:line="360" w:lineRule="auto"/>
        <w:ind w:left="2694"/>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031ECD">
      <w:pPr>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 xml:space="preserve">___ </w:t>
      </w:r>
      <w:proofErr w:type="gramStart"/>
      <w:r w:rsidRPr="00AA5BD2">
        <w:rPr>
          <w:rFonts w:ascii="GHEA Grapalat" w:hAnsi="GHEA Grapalat"/>
        </w:rPr>
        <w:t>объявленного</w:t>
      </w:r>
      <w:proofErr w:type="gramEnd"/>
    </w:p>
    <w:p w:rsidR="00031ECD" w:rsidRPr="00AA5BD2" w:rsidRDefault="00031ECD" w:rsidP="00510DE7">
      <w:pPr>
        <w:spacing w:after="160" w:line="360" w:lineRule="auto"/>
        <w:ind w:left="4678"/>
        <w:jc w:val="both"/>
        <w:rPr>
          <w:rFonts w:ascii="GHEA Grapalat" w:hAnsi="GHEA Grapalat" w:cs="Sylfaen"/>
          <w:sz w:val="16"/>
        </w:rPr>
      </w:pPr>
      <w:r w:rsidRPr="00AA5BD2">
        <w:rPr>
          <w:rFonts w:ascii="GHEA Grapalat" w:hAnsi="GHEA Grapalat"/>
          <w:sz w:val="16"/>
        </w:rPr>
        <w:t>номер лота (лотов)</w:t>
      </w:r>
    </w:p>
    <w:p w:rsidR="00031ECD" w:rsidRPr="00AA5BD2" w:rsidRDefault="00031ECD" w:rsidP="00031ECD">
      <w:pPr>
        <w:jc w:val="both"/>
        <w:rPr>
          <w:rFonts w:ascii="GHEA Grapalat" w:hAnsi="GHEA Grapalat" w:cs="Sylfaen"/>
        </w:rPr>
      </w:pPr>
      <w:r w:rsidRPr="00AA5BD2">
        <w:rPr>
          <w:rFonts w:ascii="GHEA Grapalat" w:hAnsi="GHEA Grapalat"/>
        </w:rPr>
        <w:t>_______</w:t>
      </w:r>
      <w:r w:rsidR="00CF3A8D">
        <w:rPr>
          <w:rFonts w:ascii="GHEA Grapalat" w:hAnsi="GHEA Grapalat"/>
        </w:rPr>
        <w:t>____________________________</w:t>
      </w:r>
      <w:r w:rsidR="008D7E49">
        <w:rPr>
          <w:rFonts w:ascii="GHEA Grapalat" w:hAnsi="GHEA Grapalat"/>
        </w:rPr>
        <w:t>___</w:t>
      </w:r>
      <w:r w:rsidRPr="00AA5BD2">
        <w:rPr>
          <w:rFonts w:ascii="GHEA Grapalat" w:hAnsi="GHEA Grapalat"/>
        </w:rPr>
        <w:t xml:space="preserve">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-20/1-80</w:t>
      </w:r>
    </w:p>
    <w:p w:rsidR="00031ECD" w:rsidRPr="00AA5BD2" w:rsidRDefault="00031ECD" w:rsidP="00031ECD">
      <w:pPr>
        <w:spacing w:after="160" w:line="360" w:lineRule="auto"/>
        <w:ind w:left="1560"/>
        <w:jc w:val="both"/>
        <w:rPr>
          <w:rFonts w:ascii="GHEA Grapalat" w:hAnsi="GHEA Grapalat"/>
          <w:sz w:val="20"/>
        </w:rPr>
      </w:pPr>
      <w:r w:rsidRPr="00AA5BD2">
        <w:rPr>
          <w:rFonts w:ascii="GHEA Grapalat" w:hAnsi="GHEA Grapalat"/>
          <w:sz w:val="16"/>
        </w:rPr>
        <w:t>наименование заказчика</w:t>
      </w:r>
    </w:p>
    <w:p w:rsidR="00031ECD" w:rsidRPr="00AA5BD2" w:rsidRDefault="00510DE7" w:rsidP="008D7E49">
      <w:pPr>
        <w:spacing w:after="160" w:line="360" w:lineRule="auto"/>
        <w:jc w:val="both"/>
        <w:rPr>
          <w:rFonts w:ascii="GHEA Grapalat" w:hAnsi="GHEA Grapalat"/>
        </w:rPr>
      </w:pPr>
      <w:r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w:t>
      </w:r>
      <w:proofErr w:type="gramStart"/>
      <w:r w:rsidR="00031ECD" w:rsidRPr="00AA5BD2">
        <w:rPr>
          <w:rFonts w:ascii="GHEA Grapalat" w:hAnsi="GHEA Grapalat"/>
        </w:rPr>
        <w:t>.</w:t>
      </w:r>
      <w:proofErr w:type="gramEnd"/>
      <w:r w:rsidR="00031ECD" w:rsidRPr="00AA5BD2">
        <w:rPr>
          <w:rFonts w:ascii="GHEA Grapalat" w:hAnsi="GHEA Grapalat"/>
        </w:rPr>
        <w:t xml:space="preserve">______________________________________ </w:t>
      </w:r>
      <w:proofErr w:type="gramStart"/>
      <w:r w:rsidR="00031ECD" w:rsidRPr="00AA5BD2">
        <w:rPr>
          <w:rFonts w:ascii="GHEA Grapalat" w:hAnsi="GHEA Grapalat"/>
        </w:rPr>
        <w:t>з</w:t>
      </w:r>
      <w:proofErr w:type="gramEnd"/>
      <w:r w:rsidR="00031ECD" w:rsidRPr="00AA5BD2">
        <w:rPr>
          <w:rFonts w:ascii="GHEA Grapalat" w:hAnsi="GHEA Grapalat"/>
        </w:rPr>
        <w:t>аявляет и заверяет, что</w:t>
      </w:r>
    </w:p>
    <w:p w:rsidR="00031ECD" w:rsidRPr="00AA5BD2" w:rsidRDefault="00031ECD" w:rsidP="00031ECD">
      <w:pPr>
        <w:spacing w:after="160" w:line="360" w:lineRule="auto"/>
        <w:ind w:left="1843"/>
        <w:jc w:val="both"/>
        <w:rPr>
          <w:rFonts w:ascii="GHEA Grapalat" w:hAnsi="GHEA Grapalat" w:cs="Sylfaen"/>
          <w:sz w:val="16"/>
        </w:rPr>
      </w:pPr>
      <w:r w:rsidRPr="00AA5BD2">
        <w:rPr>
          <w:rFonts w:ascii="GHEA Grapalat" w:hAnsi="GHEA Grapalat"/>
          <w:sz w:val="16"/>
        </w:rPr>
        <w:t>наименование участника</w:t>
      </w:r>
    </w:p>
    <w:p w:rsidR="00031ECD" w:rsidRPr="008D7E49" w:rsidRDefault="00031ECD" w:rsidP="00031ECD">
      <w:pPr>
        <w:jc w:val="both"/>
        <w:rPr>
          <w:rFonts w:ascii="GHEA Grapalat" w:hAnsi="GHEA Grapalat" w:cs="Sylfaen"/>
          <w:lang w:val="en-US"/>
        </w:rPr>
      </w:pPr>
      <w:r w:rsidRPr="00AA5BD2">
        <w:rPr>
          <w:rFonts w:ascii="GHEA Grapalat" w:hAnsi="GHEA Grapalat"/>
        </w:rPr>
        <w:t>является резидентом _____________________________________________</w:t>
      </w:r>
      <w:r w:rsidR="008D7E49">
        <w:rPr>
          <w:rFonts w:ascii="GHEA Grapalat" w:hAnsi="GHEA Grapalat"/>
        </w:rPr>
        <w:t>___</w:t>
      </w:r>
    </w:p>
    <w:p w:rsidR="00031ECD" w:rsidRPr="00AA5BD2" w:rsidRDefault="00031ECD" w:rsidP="00031ECD">
      <w:pPr>
        <w:spacing w:after="160" w:line="360" w:lineRule="auto"/>
        <w:ind w:left="4111"/>
        <w:jc w:val="both"/>
        <w:rPr>
          <w:rFonts w:ascii="GHEA Grapalat" w:hAnsi="GHEA Grapalat" w:cs="Arial"/>
          <w:sz w:val="16"/>
        </w:rPr>
      </w:pPr>
      <w:r w:rsidRPr="00AA5BD2">
        <w:rPr>
          <w:rFonts w:ascii="GHEA Grapalat" w:hAnsi="GHEA Grapalat"/>
          <w:sz w:val="16"/>
        </w:rPr>
        <w:t>наименование страны</w:t>
      </w:r>
    </w:p>
    <w:p w:rsidR="00031ECD" w:rsidRPr="008D7E49" w:rsidRDefault="00031ECD" w:rsidP="00031ECD">
      <w:pPr>
        <w:jc w:val="both"/>
        <w:rPr>
          <w:rFonts w:ascii="GHEA Grapalat" w:hAnsi="GHEA Grapalat"/>
          <w:lang w:val="en-US"/>
        </w:rPr>
      </w:pPr>
      <w:r w:rsidRPr="00AA5BD2">
        <w:rPr>
          <w:rFonts w:ascii="GHEA Grapalat" w:hAnsi="GHEA Grapalat"/>
        </w:rPr>
        <w:t>Учетный номер налогоплательщика _________</w:t>
      </w:r>
      <w:r w:rsidR="008D7E49">
        <w:rPr>
          <w:rFonts w:ascii="GHEA Grapalat" w:hAnsi="GHEA Grapalat"/>
        </w:rPr>
        <w:t>____ следующий: ____________</w:t>
      </w:r>
    </w:p>
    <w:p w:rsidR="00031ECD" w:rsidRPr="00AA5BD2" w:rsidRDefault="00031ECD" w:rsidP="00031ECD">
      <w:pPr>
        <w:tabs>
          <w:tab w:val="left" w:pos="7371"/>
        </w:tabs>
        <w:ind w:left="4111"/>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031ECD">
      <w:pPr>
        <w:tabs>
          <w:tab w:val="left" w:pos="7230"/>
        </w:tabs>
        <w:spacing w:after="160" w:line="360" w:lineRule="auto"/>
        <w:ind w:left="4253"/>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031ECD">
      <w:pPr>
        <w:jc w:val="both"/>
        <w:rPr>
          <w:rFonts w:ascii="GHEA Grapalat" w:hAnsi="GHEA Grapalat"/>
        </w:rPr>
      </w:pPr>
      <w:r w:rsidRPr="00AA5BD2">
        <w:rPr>
          <w:rFonts w:ascii="GHEA Grapalat" w:hAnsi="GHEA Grapalat"/>
        </w:rPr>
        <w:t>Адрес элект</w:t>
      </w:r>
      <w:r w:rsidR="008D7E49">
        <w:rPr>
          <w:rFonts w:ascii="GHEA Grapalat" w:hAnsi="GHEA Grapalat"/>
        </w:rPr>
        <w:t>ронной почты________________</w:t>
      </w:r>
      <w:r w:rsidRPr="00AA5BD2">
        <w:rPr>
          <w:rFonts w:ascii="GHEA Grapalat" w:hAnsi="GHEA Grapalat"/>
        </w:rPr>
        <w:t xml:space="preserve"> следующий: __________________</w:t>
      </w:r>
    </w:p>
    <w:p w:rsidR="00031ECD" w:rsidRPr="00AA5BD2" w:rsidRDefault="00031ECD" w:rsidP="00031ECD">
      <w:pPr>
        <w:tabs>
          <w:tab w:val="left" w:pos="6946"/>
        </w:tabs>
        <w:ind w:left="3402" w:firstLine="6"/>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 xml:space="preserve">адрес </w:t>
      </w:r>
      <w:proofErr w:type="gramStart"/>
      <w:r w:rsidRPr="00AA5BD2">
        <w:rPr>
          <w:rFonts w:ascii="GHEA Grapalat" w:hAnsi="GHEA Grapalat"/>
          <w:sz w:val="16"/>
        </w:rPr>
        <w:t>электронной</w:t>
      </w:r>
      <w:proofErr w:type="gramEnd"/>
    </w:p>
    <w:p w:rsidR="00031ECD" w:rsidRPr="00AA5BD2" w:rsidRDefault="00031ECD" w:rsidP="00031ECD">
      <w:pPr>
        <w:tabs>
          <w:tab w:val="left" w:pos="7371"/>
        </w:tabs>
        <w:spacing w:after="160" w:line="360" w:lineRule="auto"/>
        <w:ind w:left="3544" w:firstLine="3"/>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FB726B">
      <w:pPr>
        <w:widowControl w:val="0"/>
        <w:jc w:val="both"/>
        <w:rPr>
          <w:rFonts w:ascii="GHEA Grapalat" w:hAnsi="GHEA Grapalat"/>
        </w:rPr>
      </w:pPr>
    </w:p>
    <w:p w:rsidR="00FB726B" w:rsidRPr="00AA5BD2" w:rsidRDefault="00FB726B" w:rsidP="00FB726B">
      <w:pPr>
        <w:widowControl w:val="0"/>
        <w:jc w:val="both"/>
        <w:rPr>
          <w:rFonts w:ascii="GHEA Grapalat" w:hAnsi="GHEA Grapalat"/>
        </w:rPr>
      </w:pPr>
      <w:r w:rsidRPr="00AA5BD2">
        <w:rPr>
          <w:rFonts w:ascii="GHEA Grapalat" w:hAnsi="GHEA Grapalat"/>
        </w:rPr>
        <w:t xml:space="preserve">Настоящим </w:t>
      </w:r>
      <w:proofErr w:type="spellStart"/>
      <w:r w:rsidRPr="00AA5BD2">
        <w:rPr>
          <w:rFonts w:ascii="GHEA Grapalat" w:hAnsi="GHEA Grapalat"/>
        </w:rPr>
        <w:t>_________________________________объявляет</w:t>
      </w:r>
      <w:proofErr w:type="spellEnd"/>
      <w:r w:rsidRPr="00AA5BD2">
        <w:rPr>
          <w:rFonts w:ascii="GHEA Grapalat" w:hAnsi="GHEA Grapalat"/>
        </w:rPr>
        <w:t xml:space="preserve"> и </w:t>
      </w:r>
      <w:proofErr w:type="spellStart"/>
      <w:r w:rsidRPr="00AA5BD2">
        <w:rPr>
          <w:rFonts w:ascii="GHEA Grapalat" w:hAnsi="GHEA Grapalat"/>
        </w:rPr>
        <w:t>подтверждает</w:t>
      </w:r>
      <w:proofErr w:type="gramStart"/>
      <w:r w:rsidRPr="00AA5BD2">
        <w:rPr>
          <w:rFonts w:ascii="GHEA Grapalat" w:hAnsi="GHEA Grapalat"/>
        </w:rPr>
        <w:t>,</w:t>
      </w:r>
      <w:r w:rsidR="005541E7" w:rsidRPr="00AA5BD2">
        <w:rPr>
          <w:rFonts w:ascii="GHEA Grapalat" w:hAnsi="GHEA Grapalat"/>
        </w:rPr>
        <w:t>ч</w:t>
      </w:r>
      <w:proofErr w:type="gramEnd"/>
      <w:r w:rsidR="005541E7" w:rsidRPr="00AA5BD2">
        <w:rPr>
          <w:rFonts w:ascii="GHEA Grapalat" w:hAnsi="GHEA Grapalat"/>
        </w:rPr>
        <w:t>то</w:t>
      </w:r>
      <w:proofErr w:type="spellEnd"/>
      <w:r w:rsidR="00AC5A68" w:rsidRPr="00AA5BD2">
        <w:rPr>
          <w:rFonts w:ascii="GHEA Grapalat" w:hAnsi="GHEA Grapalat"/>
        </w:rPr>
        <w:t>:</w:t>
      </w:r>
    </w:p>
    <w:p w:rsidR="00FB726B" w:rsidRPr="00AA5BD2" w:rsidRDefault="00FB726B" w:rsidP="00FB726B">
      <w:pPr>
        <w:widowControl w:val="0"/>
        <w:spacing w:after="120"/>
        <w:ind w:left="2835"/>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C6146A">
      <w:pPr>
        <w:pStyle w:val="aff"/>
        <w:widowControl w:val="0"/>
        <w:numPr>
          <w:ilvl w:val="0"/>
          <w:numId w:val="18"/>
        </w:numPr>
        <w:spacing w:after="160" w:line="360" w:lineRule="auto"/>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 xml:space="preserve">запрос котировок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-20/1-80</w:t>
      </w:r>
      <w:r w:rsidR="0092114F" w:rsidRPr="00AA5BD2">
        <w:rPr>
          <w:rFonts w:ascii="GHEA Grapalat" w:hAnsi="GHEA Grapalat"/>
        </w:rPr>
        <w:t>,</w:t>
      </w:r>
    </w:p>
    <w:p w:rsidR="00FB726B" w:rsidRPr="00AA5BD2" w:rsidRDefault="001D0251" w:rsidP="00C6146A">
      <w:pPr>
        <w:pStyle w:val="aff"/>
        <w:widowControl w:val="0"/>
        <w:numPr>
          <w:ilvl w:val="0"/>
          <w:numId w:val="18"/>
        </w:numPr>
        <w:tabs>
          <w:tab w:val="left" w:pos="7371"/>
        </w:tabs>
        <w:spacing w:after="160" w:line="360" w:lineRule="auto"/>
        <w:jc w:val="both"/>
        <w:rPr>
          <w:rFonts w:ascii="GHEA Grapalat" w:hAnsi="GHEA Grapalat"/>
          <w:sz w:val="16"/>
        </w:rPr>
      </w:pPr>
      <w:proofErr w:type="gramStart"/>
      <w:r w:rsidRPr="00AA5BD2">
        <w:rPr>
          <w:rFonts w:ascii="GHEA Grapalat" w:hAnsi="GHEA Grapalat"/>
        </w:rPr>
        <w:t xml:space="preserve">указанные в поданном им в целях участия в запросе котировок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-20/1-80</w:t>
      </w:r>
      <w:r w:rsidRPr="00AA5BD2">
        <w:rPr>
          <w:rFonts w:ascii="GHEA Grapalat" w:hAnsi="GHEA Grapalat"/>
        </w:rPr>
        <w:t xml:space="preserve"> 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w:t>
      </w:r>
      <w:r w:rsidRPr="00AA5BD2">
        <w:rPr>
          <w:rFonts w:ascii="GHEA Grapalat" w:hAnsi="GHEA Grapalat"/>
        </w:rPr>
        <w:lastRenderedPageBreak/>
        <w:t>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w:t>
      </w:r>
      <w:proofErr w:type="gramEnd"/>
      <w:r w:rsidRPr="00AA5BD2">
        <w:rPr>
          <w:rFonts w:ascii="GHEA Grapalat" w:hAnsi="GHEA Grapalat"/>
        </w:rPr>
        <w:t xml:space="preserve"> товара</w:t>
      </w:r>
      <w:r w:rsidR="0092114F" w:rsidRPr="00AA5BD2">
        <w:rPr>
          <w:rFonts w:ascii="GHEA Grapalat" w:hAnsi="GHEA Grapalat"/>
        </w:rPr>
        <w:t>,</w:t>
      </w:r>
    </w:p>
    <w:p w:rsidR="00DD66A2" w:rsidRPr="00AA5BD2" w:rsidRDefault="00DD66A2" w:rsidP="00DD66A2">
      <w:pPr>
        <w:pStyle w:val="aff"/>
        <w:widowControl w:val="0"/>
        <w:numPr>
          <w:ilvl w:val="0"/>
          <w:numId w:val="18"/>
        </w:numPr>
        <w:tabs>
          <w:tab w:val="left" w:pos="567"/>
        </w:tabs>
        <w:spacing w:after="160" w:line="360" w:lineRule="auto"/>
        <w:jc w:val="both"/>
        <w:rPr>
          <w:rFonts w:ascii="GHEA Grapalat" w:hAnsi="GHEA Grapalat" w:cs="Arial"/>
        </w:rPr>
      </w:pPr>
      <w:r w:rsidRPr="00AA5BD2">
        <w:rPr>
          <w:rFonts w:ascii="GHEA Grapalat" w:hAnsi="GHEA Grapalat"/>
        </w:rPr>
        <w:t xml:space="preserve">в рамках участия в запросе котировок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-20/1-80</w:t>
      </w:r>
    </w:p>
    <w:p w:rsidR="00DD66A2" w:rsidRPr="00C6146A" w:rsidRDefault="00DD66A2" w:rsidP="00C6146A">
      <w:pPr>
        <w:pStyle w:val="aff"/>
        <w:widowControl w:val="0"/>
        <w:numPr>
          <w:ilvl w:val="0"/>
          <w:numId w:val="20"/>
        </w:numPr>
        <w:tabs>
          <w:tab w:val="left" w:pos="567"/>
        </w:tabs>
        <w:spacing w:after="160" w:line="360" w:lineRule="auto"/>
        <w:jc w:val="both"/>
        <w:rPr>
          <w:rFonts w:ascii="GHEA Grapalat" w:hAnsi="GHEA Grapalat"/>
        </w:rPr>
      </w:pP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допускал</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допустит</w:t>
      </w:r>
      <w:r w:rsidRPr="00C6146A">
        <w:rPr>
          <w:rFonts w:ascii="GHEA Grapalat" w:hAnsi="GHEA Grapalat"/>
        </w:rPr>
        <w:t xml:space="preserve"> </w:t>
      </w:r>
      <w:r w:rsidRPr="00C6146A">
        <w:rPr>
          <w:rFonts w:ascii="GHEA Grapalat" w:hAnsi="GHEA Grapalat" w:hint="eastAsia"/>
        </w:rPr>
        <w:t>злоупотребления</w:t>
      </w:r>
      <w:r w:rsidRPr="00C6146A">
        <w:rPr>
          <w:rFonts w:ascii="GHEA Grapalat" w:hAnsi="GHEA Grapalat"/>
        </w:rPr>
        <w:t xml:space="preserve"> </w:t>
      </w:r>
      <w:r w:rsidRPr="00C6146A">
        <w:rPr>
          <w:rFonts w:ascii="GHEA Grapalat" w:hAnsi="GHEA Grapalat" w:hint="eastAsia"/>
        </w:rPr>
        <w:t>доминирующим</w:t>
      </w:r>
      <w:r w:rsidRPr="00C6146A">
        <w:rPr>
          <w:rFonts w:ascii="GHEA Grapalat" w:hAnsi="GHEA Grapalat"/>
        </w:rPr>
        <w:t xml:space="preserve"> </w:t>
      </w:r>
      <w:r w:rsidRPr="00C6146A">
        <w:rPr>
          <w:rFonts w:ascii="GHEA Grapalat" w:hAnsi="GHEA Grapalat" w:hint="eastAsia"/>
        </w:rPr>
        <w:t>положением</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proofErr w:type="spellStart"/>
      <w:r w:rsidRPr="00C6146A">
        <w:rPr>
          <w:rFonts w:ascii="GHEA Grapalat" w:hAnsi="GHEA Grapalat" w:hint="eastAsia"/>
        </w:rPr>
        <w:t>антиконкурентного</w:t>
      </w:r>
      <w:proofErr w:type="spellEnd"/>
      <w:r w:rsidRPr="00C6146A">
        <w:rPr>
          <w:rFonts w:ascii="GHEA Grapalat" w:hAnsi="GHEA Grapalat"/>
        </w:rPr>
        <w:t xml:space="preserve"> </w:t>
      </w:r>
      <w:r w:rsidRPr="00C6146A">
        <w:rPr>
          <w:rFonts w:ascii="GHEA Grapalat" w:hAnsi="GHEA Grapalat" w:hint="eastAsia"/>
        </w:rPr>
        <w:t>соглашения</w:t>
      </w:r>
      <w:r w:rsidRPr="00AA5BD2">
        <w:rPr>
          <w:rFonts w:ascii="GHEA Grapalat" w:hAnsi="GHEA Grapalat"/>
        </w:rPr>
        <w:t>,</w:t>
      </w:r>
    </w:p>
    <w:p w:rsidR="00DD66A2" w:rsidRPr="00C6146A" w:rsidRDefault="00DD66A2" w:rsidP="00C6146A">
      <w:pPr>
        <w:pStyle w:val="aff"/>
        <w:widowControl w:val="0"/>
        <w:numPr>
          <w:ilvl w:val="0"/>
          <w:numId w:val="20"/>
        </w:numPr>
        <w:tabs>
          <w:tab w:val="left" w:pos="567"/>
        </w:tabs>
        <w:spacing w:after="160" w:line="360" w:lineRule="auto"/>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DD66A2">
      <w:pPr>
        <w:pStyle w:val="a3"/>
        <w:widowControl w:val="0"/>
        <w:spacing w:line="240" w:lineRule="auto"/>
        <w:ind w:firstLine="0"/>
        <w:jc w:val="left"/>
        <w:rPr>
          <w:rFonts w:ascii="GHEA Grapalat" w:hAnsi="GHEA Grapalat"/>
          <w:i w:val="0"/>
          <w:sz w:val="24"/>
        </w:rPr>
      </w:pPr>
      <w:proofErr w:type="gramStart"/>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008D7E49">
        <w:rPr>
          <w:rFonts w:ascii="GHEA Grapalat" w:hAnsi="GHEA Grapalat"/>
          <w:i w:val="0"/>
          <w:sz w:val="24"/>
        </w:rPr>
        <w:t>_</w:t>
      </w:r>
      <w:r w:rsidRPr="00C6146A">
        <w:rPr>
          <w:rFonts w:ascii="GHEA Grapalat" w:hAnsi="GHEA Grapalat"/>
          <w:i w:val="0"/>
          <w:sz w:val="24"/>
        </w:rPr>
        <w:t xml:space="preserve"> лиц и (или) учрежденных__________</w:t>
      </w:r>
      <w:proofErr w:type="gramEnd"/>
    </w:p>
    <w:p w:rsidR="00DD66A2" w:rsidRPr="00AA5BD2" w:rsidRDefault="00DD66A2" w:rsidP="00DD66A2">
      <w:pPr>
        <w:widowControl w:val="0"/>
        <w:tabs>
          <w:tab w:val="left" w:pos="7938"/>
        </w:tabs>
        <w:ind w:left="3119"/>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DD66A2">
      <w:pPr>
        <w:widowControl w:val="0"/>
        <w:tabs>
          <w:tab w:val="left" w:pos="7938"/>
        </w:tabs>
        <w:spacing w:after="160" w:line="360" w:lineRule="auto"/>
        <w:ind w:left="8080"/>
        <w:jc w:val="both"/>
        <w:rPr>
          <w:rFonts w:ascii="GHEA Grapalat" w:hAnsi="GHEA Grapalat" w:cs="Arial"/>
          <w:sz w:val="16"/>
        </w:rPr>
      </w:pPr>
      <w:r w:rsidRPr="00AA5BD2">
        <w:rPr>
          <w:rFonts w:ascii="GHEA Grapalat" w:hAnsi="GHEA Grapalat"/>
          <w:sz w:val="16"/>
        </w:rPr>
        <w:t>участника</w:t>
      </w:r>
    </w:p>
    <w:p w:rsidR="00DD66A2" w:rsidRPr="008D7E49" w:rsidRDefault="00DD66A2" w:rsidP="00DD66A2">
      <w:pPr>
        <w:widowControl w:val="0"/>
        <w:jc w:val="both"/>
        <w:rPr>
          <w:rFonts w:ascii="GHEA Grapalat" w:hAnsi="GHEA Grapalat"/>
          <w:u w:val="single"/>
          <w:lang w:val="en-US"/>
        </w:rPr>
      </w:pPr>
      <w:r w:rsidRPr="00AA5BD2">
        <w:rPr>
          <w:rFonts w:ascii="GHEA Grapalat" w:hAnsi="GHEA Grapalat"/>
        </w:rPr>
        <w:t xml:space="preserve">организаций, либо организаций, имеющих </w:t>
      </w:r>
      <w:proofErr w:type="gramStart"/>
      <w:r w:rsidRPr="00AA5BD2">
        <w:rPr>
          <w:rFonts w:ascii="GHEA Grapalat" w:hAnsi="GHEA Grapalat"/>
        </w:rPr>
        <w:t>принадлежащую</w:t>
      </w:r>
      <w:proofErr w:type="gramEnd"/>
      <w:r w:rsidRPr="00AA5BD2">
        <w:rPr>
          <w:rFonts w:ascii="GHEA Grapalat" w:hAnsi="GHEA Grapalat"/>
        </w:rPr>
        <w:t xml:space="preserve"> _________________</w:t>
      </w:r>
    </w:p>
    <w:p w:rsidR="00DD66A2" w:rsidRPr="00AA5BD2" w:rsidRDefault="00DD66A2" w:rsidP="00DD66A2">
      <w:pPr>
        <w:widowControl w:val="0"/>
        <w:spacing w:after="160" w:line="360" w:lineRule="auto"/>
        <w:ind w:left="7088"/>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DD66A2">
      <w:pPr>
        <w:widowControl w:val="0"/>
        <w:spacing w:after="160" w:line="360" w:lineRule="auto"/>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C6146A">
      <w:pPr>
        <w:pStyle w:val="aff"/>
        <w:widowControl w:val="0"/>
        <w:numPr>
          <w:ilvl w:val="0"/>
          <w:numId w:val="21"/>
        </w:numPr>
        <w:tabs>
          <w:tab w:val="left" w:pos="1134"/>
        </w:tabs>
        <w:spacing w:after="160" w:line="360" w:lineRule="auto"/>
        <w:jc w:val="both"/>
        <w:rPr>
          <w:rFonts w:ascii="GHEA Grapalat" w:hAnsi="GHEA Grapalat" w:cs="Sylfaen"/>
        </w:rPr>
      </w:pPr>
      <w:r w:rsidRPr="00C6146A">
        <w:rPr>
          <w:rFonts w:ascii="GHEA Grapalat" w:hAnsi="GHEA Grapalat"/>
        </w:rPr>
        <w:tab/>
      </w:r>
      <w:proofErr w:type="gramStart"/>
      <w:r w:rsidR="003E2EE0">
        <w:rPr>
          <w:rFonts w:ascii="GHEA Grapalat" w:hAnsi="GHEA Grapalat"/>
        </w:rPr>
        <w:t xml:space="preserve">ниже </w:t>
      </w:r>
      <w:r w:rsidR="00005412">
        <w:rPr>
          <w:rFonts w:ascii="GHEA Grapalat" w:hAnsi="GHEA Grapalat"/>
        </w:rPr>
        <w:t>представляет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proofErr w:type="gramEnd"/>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2343"/>
        <w:gridCol w:w="3644"/>
        <w:gridCol w:w="2728"/>
      </w:tblGrid>
      <w:tr w:rsidR="00072471" w:rsidRPr="00AA5BD2" w:rsidTr="00C6146A">
        <w:tc>
          <w:tcPr>
            <w:tcW w:w="236" w:type="dxa"/>
            <w:vAlign w:val="center"/>
          </w:tcPr>
          <w:p w:rsidR="00072471" w:rsidRPr="00DB4E0F" w:rsidRDefault="00072471" w:rsidP="009925D0">
            <w:pPr>
              <w:pStyle w:val="31"/>
              <w:widowControl w:val="0"/>
              <w:spacing w:after="120" w:line="240" w:lineRule="auto"/>
              <w:ind w:firstLine="0"/>
              <w:jc w:val="center"/>
              <w:rPr>
                <w:rFonts w:ascii="GHEA Grapalat" w:hAnsi="GHEA Grapalat"/>
                <w:szCs w:val="24"/>
              </w:rPr>
            </w:pPr>
            <w:proofErr w:type="spellStart"/>
            <w:proofErr w:type="gramStart"/>
            <w:r w:rsidRPr="00AA5BD2">
              <w:rPr>
                <w:rFonts w:ascii="GHEA Grapalat" w:hAnsi="GHEA Grapalat"/>
                <w:szCs w:val="24"/>
              </w:rPr>
              <w:t>п</w:t>
            </w:r>
            <w:proofErr w:type="spellEnd"/>
            <w:proofErr w:type="gramEnd"/>
            <w:r w:rsidRPr="00AA5BD2">
              <w:rPr>
                <w:rFonts w:ascii="GHEA Grapalat" w:hAnsi="GHEA Grapalat"/>
                <w:szCs w:val="24"/>
              </w:rPr>
              <w:t>/</w:t>
            </w:r>
            <w:proofErr w:type="spellStart"/>
            <w:r w:rsidRPr="00AA5BD2">
              <w:rPr>
                <w:rFonts w:ascii="GHEA Grapalat" w:hAnsi="GHEA Grapalat"/>
                <w:szCs w:val="24"/>
              </w:rPr>
              <w:t>н</w:t>
            </w:r>
            <w:proofErr w:type="spellEnd"/>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p>
        </w:tc>
      </w:tr>
    </w:tbl>
    <w:p w:rsidR="007131B4" w:rsidRPr="00AA5BD2" w:rsidRDefault="007131B4" w:rsidP="00C6146A">
      <w:pPr>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-20/1-80</w:t>
      </w:r>
      <w:r w:rsidRPr="00C6146A">
        <w:rPr>
          <w:rFonts w:ascii="GHEA Grapalat" w:hAnsi="GHEA Grapalat"/>
        </w:rPr>
        <w:t xml:space="preserve"> 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031ECD">
      <w:pPr>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7165A5" w:rsidRPr="00DB4E0F">
        <w:rPr>
          <w:rFonts w:ascii="GHEA Grapalat" w:hAnsi="GHEA Grapalat"/>
          <w:sz w:val="18"/>
          <w:szCs w:val="18"/>
        </w:rPr>
        <w:t xml:space="preserve">          </w:t>
      </w:r>
      <w:r w:rsidR="00D16F21" w:rsidRPr="00AA5BD2">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031ECD">
      <w:pPr>
        <w:jc w:val="both"/>
        <w:rPr>
          <w:rFonts w:ascii="GHEA Grapalat" w:hAnsi="GHEA Grapalat"/>
        </w:rPr>
      </w:pPr>
    </w:p>
    <w:p w:rsidR="003A590A" w:rsidRPr="00AA5BD2" w:rsidRDefault="003A590A" w:rsidP="00031ECD">
      <w:pPr>
        <w:jc w:val="both"/>
        <w:rPr>
          <w:rFonts w:ascii="GHEA Grapalat" w:hAnsi="GHEA Grapalat"/>
        </w:rPr>
      </w:pPr>
    </w:p>
    <w:p w:rsidR="003A590A" w:rsidRPr="00AA5BD2" w:rsidRDefault="003A590A" w:rsidP="00031ECD">
      <w:pPr>
        <w:jc w:val="both"/>
        <w:rPr>
          <w:rFonts w:ascii="GHEA Grapalat" w:hAnsi="GHEA Grapalat"/>
        </w:rPr>
      </w:pPr>
    </w:p>
    <w:p w:rsidR="00031ECD" w:rsidRPr="00AA5BD2" w:rsidRDefault="00031ECD" w:rsidP="00031ECD">
      <w:pPr>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031ECD">
      <w:pPr>
        <w:tabs>
          <w:tab w:val="left" w:pos="7230"/>
        </w:tabs>
        <w:ind w:left="851"/>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031ECD">
      <w:pPr>
        <w:spacing w:after="160" w:line="360" w:lineRule="auto"/>
        <w:ind w:left="1134"/>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DA3A61">
      <w:pPr>
        <w:widowControl w:val="0"/>
        <w:spacing w:after="160" w:line="360" w:lineRule="auto"/>
        <w:jc w:val="both"/>
        <w:rPr>
          <w:rFonts w:ascii="GHEA Grapalat" w:hAnsi="GHEA Grapalat"/>
        </w:rPr>
      </w:pPr>
    </w:p>
    <w:p w:rsidR="00114525" w:rsidRPr="00AA5BD2" w:rsidRDefault="0019278D" w:rsidP="00C6146A">
      <w:pPr>
        <w:widowControl w:val="0"/>
        <w:spacing w:after="160" w:line="360" w:lineRule="auto"/>
        <w:jc w:val="right"/>
        <w:rPr>
          <w:rFonts w:ascii="GHEA Grapalat" w:hAnsi="GHEA Grapalat"/>
        </w:rPr>
      </w:pPr>
      <w:r w:rsidRPr="00AA5BD2">
        <w:rPr>
          <w:rFonts w:ascii="GHEA Grapalat" w:hAnsi="GHEA Grapalat"/>
        </w:rPr>
        <w:t>М.П.</w:t>
      </w:r>
    </w:p>
    <w:p w:rsidR="00114525" w:rsidRPr="00AA5BD2" w:rsidRDefault="00114525" w:rsidP="00DA3A61">
      <w:pPr>
        <w:widowControl w:val="0"/>
        <w:spacing w:after="160" w:line="360" w:lineRule="auto"/>
        <w:jc w:val="both"/>
        <w:rPr>
          <w:rFonts w:ascii="GHEA Grapalat" w:hAnsi="GHEA Grapalat"/>
        </w:rPr>
      </w:pPr>
    </w:p>
    <w:p w:rsidR="00114525" w:rsidRPr="00AA5BD2" w:rsidRDefault="00114525" w:rsidP="00DA3A61">
      <w:pPr>
        <w:widowControl w:val="0"/>
        <w:spacing w:after="160" w:line="360" w:lineRule="auto"/>
        <w:jc w:val="both"/>
        <w:rPr>
          <w:rFonts w:ascii="GHEA Grapalat" w:hAnsi="GHEA Grapalat"/>
        </w:rPr>
      </w:pPr>
    </w:p>
    <w:p w:rsidR="00114525" w:rsidRPr="00AA5BD2" w:rsidRDefault="00114525" w:rsidP="00DA3A61">
      <w:pPr>
        <w:widowControl w:val="0"/>
        <w:spacing w:after="160" w:line="360" w:lineRule="auto"/>
        <w:jc w:val="both"/>
        <w:rPr>
          <w:rFonts w:ascii="GHEA Grapalat" w:hAnsi="GHEA Grapalat"/>
        </w:rPr>
      </w:pPr>
    </w:p>
    <w:p w:rsidR="00114525" w:rsidRPr="00AA5BD2" w:rsidRDefault="00114525" w:rsidP="00DA3A61">
      <w:pPr>
        <w:widowControl w:val="0"/>
        <w:spacing w:after="160" w:line="360" w:lineRule="auto"/>
        <w:jc w:val="both"/>
        <w:rPr>
          <w:rFonts w:ascii="GHEA Grapalat" w:hAnsi="GHEA Grapalat"/>
        </w:rPr>
      </w:pPr>
      <w:r w:rsidRPr="00AA5BD2">
        <w:rPr>
          <w:rFonts w:ascii="GHEA Grapalat" w:hAnsi="GHEA Grapalat"/>
        </w:rPr>
        <w:t>--------------------------------------------------------------------------------</w:t>
      </w:r>
    </w:p>
    <w:p w:rsidR="00163D37" w:rsidRPr="00AA5BD2" w:rsidRDefault="00163D37" w:rsidP="00163D37">
      <w:pPr>
        <w:jc w:val="both"/>
        <w:rPr>
          <w:rFonts w:ascii="GHEA Grapalat" w:hAnsi="GHEA Grapalat" w:cs="Sylfaen"/>
          <w:i/>
          <w:sz w:val="20"/>
          <w:szCs w:val="20"/>
          <w:lang w:val="af-ZA"/>
        </w:rPr>
      </w:pPr>
      <w:r w:rsidRPr="00AA5BD2">
        <w:rPr>
          <w:rFonts w:ascii="GHEA Grapalat" w:hAnsi="GHEA Grapalat"/>
          <w:i/>
          <w:sz w:val="20"/>
          <w:szCs w:val="20"/>
        </w:rPr>
        <w:t>* Заполняется секретарем Комиссии до опубликования приглашения в бюллетене.</w:t>
      </w:r>
    </w:p>
    <w:p w:rsidR="00163D37" w:rsidRPr="00AA5BD2" w:rsidRDefault="00163D37" w:rsidP="00163D37">
      <w:pPr>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25D0" w:rsidRPr="00AA5BD2" w:rsidRDefault="009925D0">
      <w:pPr>
        <w:rPr>
          <w:rFonts w:ascii="GHEA Grapalat" w:hAnsi="GHEA Grapalat"/>
        </w:rPr>
      </w:pPr>
      <w:r w:rsidRPr="00AA5BD2">
        <w:rPr>
          <w:rFonts w:ascii="GHEA Grapalat" w:hAnsi="GHEA Grapalat"/>
        </w:rPr>
        <w:br w:type="page"/>
      </w:r>
    </w:p>
    <w:p w:rsidR="00A91BD6" w:rsidRPr="00AA5BD2" w:rsidRDefault="00A91BD6" w:rsidP="002528A8">
      <w:pPr>
        <w:widowControl w:val="0"/>
        <w:jc w:val="both"/>
        <w:rPr>
          <w:rFonts w:ascii="GHEA Grapalat" w:hAnsi="GHEA Grapalat"/>
          <w:u w:val="single"/>
        </w:rPr>
      </w:pPr>
    </w:p>
    <w:p w:rsidR="00B2572B" w:rsidRPr="00AA5BD2" w:rsidRDefault="00B2572B" w:rsidP="00DA3A61">
      <w:pPr>
        <w:widowControl w:val="0"/>
        <w:spacing w:after="160" w:line="360" w:lineRule="auto"/>
        <w:ind w:left="720" w:firstLine="720"/>
        <w:jc w:val="both"/>
        <w:rPr>
          <w:rFonts w:ascii="GHEA Grapalat" w:hAnsi="GHEA Grapalat"/>
        </w:rPr>
      </w:pPr>
    </w:p>
    <w:p w:rsidR="00B2572B" w:rsidRPr="00AA5BD2" w:rsidRDefault="00B2572B" w:rsidP="00DA3A61">
      <w:pPr>
        <w:pStyle w:val="31"/>
        <w:widowControl w:val="0"/>
        <w:spacing w:after="160"/>
        <w:ind w:firstLine="0"/>
        <w:jc w:val="right"/>
        <w:rPr>
          <w:rFonts w:ascii="GHEA Grapalat" w:hAnsi="GHEA Grapalat" w:cs="Arial"/>
          <w:b/>
          <w:sz w:val="24"/>
          <w:szCs w:val="24"/>
        </w:rPr>
      </w:pPr>
      <w:r w:rsidRPr="00DB4E0F">
        <w:rPr>
          <w:rFonts w:ascii="GHEA Grapalat" w:hAnsi="GHEA Grapalat"/>
          <w:b/>
          <w:sz w:val="24"/>
          <w:szCs w:val="24"/>
        </w:rPr>
        <w:t xml:space="preserve">Приложение № </w:t>
      </w:r>
      <w:r w:rsidR="00460D8B" w:rsidRPr="00AA5BD2">
        <w:rPr>
          <w:rFonts w:ascii="GHEA Grapalat" w:hAnsi="GHEA Grapalat"/>
          <w:b/>
          <w:sz w:val="24"/>
          <w:szCs w:val="24"/>
        </w:rPr>
        <w:t>2</w:t>
      </w:r>
    </w:p>
    <w:p w:rsidR="00B2572B" w:rsidRPr="00AA5BD2" w:rsidRDefault="00B2572B" w:rsidP="00DA3A61">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CF3A8D">
        <w:rPr>
          <w:rFonts w:ascii="GHEA Grapalat" w:hAnsi="GHEA Grapalat"/>
          <w:i/>
          <w:sz w:val="24"/>
          <w:szCs w:val="24"/>
          <w:lang w:val="en-US"/>
        </w:rPr>
        <w:t>AHD</w:t>
      </w:r>
      <w:r w:rsidR="00CF3A8D" w:rsidRPr="00D7606A">
        <w:rPr>
          <w:rFonts w:ascii="GHEA Grapalat" w:hAnsi="GHEA Grapalat"/>
          <w:i/>
          <w:sz w:val="24"/>
          <w:szCs w:val="24"/>
        </w:rPr>
        <w:t>-</w:t>
      </w:r>
      <w:r w:rsidR="00CF3A8D" w:rsidRPr="00AA5BD2">
        <w:rPr>
          <w:rFonts w:ascii="GHEA Grapalat" w:hAnsi="GHEA Grapalat"/>
          <w:i/>
          <w:sz w:val="24"/>
          <w:szCs w:val="24"/>
        </w:rPr>
        <w:t>GHAPDzB</w:t>
      </w:r>
      <w:r w:rsidR="00CF3A8D" w:rsidRPr="00D7606A">
        <w:rPr>
          <w:rFonts w:ascii="GHEA Grapalat" w:hAnsi="GHEA Grapalat"/>
          <w:i/>
          <w:sz w:val="24"/>
          <w:szCs w:val="24"/>
        </w:rPr>
        <w:t>-20/1-80</w:t>
      </w:r>
    </w:p>
    <w:p w:rsidR="00B2572B" w:rsidRPr="00AA5BD2" w:rsidRDefault="00B2572B" w:rsidP="00DA3A61">
      <w:pPr>
        <w:widowControl w:val="0"/>
        <w:spacing w:after="160" w:line="360" w:lineRule="auto"/>
        <w:ind w:firstLine="567"/>
        <w:jc w:val="center"/>
        <w:rPr>
          <w:rFonts w:ascii="GHEA Grapalat" w:hAnsi="GHEA Grapalat"/>
        </w:rPr>
      </w:pP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ЦЕНОВОЕ ПРЕДЛОЖЕНИЕ</w:t>
      </w:r>
    </w:p>
    <w:p w:rsidR="00B2572B" w:rsidRPr="00AA5BD2" w:rsidRDefault="00B2572B" w:rsidP="00DA3A61">
      <w:pPr>
        <w:widowControl w:val="0"/>
        <w:spacing w:after="160" w:line="360" w:lineRule="auto"/>
        <w:ind w:firstLine="567"/>
        <w:rPr>
          <w:rFonts w:ascii="GHEA Grapalat" w:hAnsi="GHEA Grapalat"/>
        </w:rPr>
      </w:pPr>
    </w:p>
    <w:p w:rsidR="00574405" w:rsidRPr="008D7E49" w:rsidRDefault="00B2572B" w:rsidP="00CF3A8D">
      <w:pPr>
        <w:widowControl w:val="0"/>
        <w:spacing w:after="160" w:line="360" w:lineRule="auto"/>
        <w:jc w:val="both"/>
        <w:rPr>
          <w:rFonts w:ascii="GHEA Grapalat" w:hAnsi="GHEA Grapalat"/>
          <w:u w:val="single"/>
          <w:lang w:val="en-US"/>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-20/1-80</w:t>
      </w:r>
      <w:r w:rsidR="00CF3A8D" w:rsidRPr="00CF3A8D">
        <w:rPr>
          <w:rFonts w:ascii="GHEA Grapalat" w:hAnsi="GHEA Grapalat"/>
          <w:i/>
        </w:rPr>
        <w:t xml:space="preserve">, </w:t>
      </w:r>
      <w:r w:rsidR="00574405" w:rsidRPr="00AA5BD2">
        <w:rPr>
          <w:rFonts w:ascii="GHEA Grapalat" w:hAnsi="GHEA Grapalat"/>
        </w:rPr>
        <w:t>в</w:t>
      </w:r>
      <w:r w:rsidR="00CF3A8D" w:rsidRPr="00CF3A8D">
        <w:rPr>
          <w:rFonts w:ascii="GHEA Grapalat" w:hAnsi="GHEA Grapalat"/>
        </w:rPr>
        <w:t xml:space="preserve"> </w:t>
      </w:r>
      <w:r w:rsidR="00574405" w:rsidRPr="00AA5BD2">
        <w:rPr>
          <w:rFonts w:ascii="GHEA Grapalat" w:hAnsi="GHEA Grapalat"/>
        </w:rPr>
        <w:t>том числе проект заключаемого договора____________________________</w:t>
      </w:r>
    </w:p>
    <w:p w:rsidR="00574405" w:rsidRPr="00AA5BD2" w:rsidRDefault="00574405" w:rsidP="00574405">
      <w:pPr>
        <w:widowControl w:val="0"/>
        <w:spacing w:after="120"/>
        <w:ind w:left="5529" w:hanging="6"/>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574405">
      <w:pPr>
        <w:widowControl w:val="0"/>
        <w:spacing w:after="160" w:line="360" w:lineRule="auto"/>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574405">
      <w:pPr>
        <w:widowControl w:val="0"/>
        <w:spacing w:after="160" w:line="360" w:lineRule="auto"/>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af6"/>
                <w:rFonts w:ascii="GHEA Grapalat" w:hAnsi="GHEA Grapalat"/>
                <w:b/>
                <w:sz w:val="20"/>
                <w:szCs w:val="20"/>
              </w:rPr>
              <w:footnoteReference w:customMarkFollows="1" w:id="8"/>
              <w:t>**</w:t>
            </w:r>
          </w:p>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EA63CF">
            <w:pPr>
              <w:widowControl w:val="0"/>
              <w:spacing w:after="120"/>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r>
    </w:tbl>
    <w:p w:rsidR="00574405" w:rsidRPr="00AA5BD2" w:rsidRDefault="00574405" w:rsidP="00574405">
      <w:pPr>
        <w:widowControl w:val="0"/>
        <w:tabs>
          <w:tab w:val="left" w:pos="6804"/>
        </w:tabs>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574405">
      <w:pPr>
        <w:widowControl w:val="0"/>
        <w:tabs>
          <w:tab w:val="left" w:pos="7513"/>
        </w:tabs>
        <w:spacing w:after="160" w:line="360" w:lineRule="auto"/>
        <w:ind w:left="709"/>
        <w:jc w:val="both"/>
        <w:rPr>
          <w:rFonts w:ascii="GHEA Grapalat" w:hAnsi="GHEA Grapalat" w:cs="Arial"/>
          <w:sz w:val="16"/>
        </w:rPr>
      </w:pPr>
      <w:proofErr w:type="gramStart"/>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roofErr w:type="gramEnd"/>
    </w:p>
    <w:p w:rsidR="00B2572B" w:rsidRPr="00AA5BD2" w:rsidRDefault="005B2F9D" w:rsidP="00B8141B">
      <w:pPr>
        <w:jc w:val="right"/>
        <w:rPr>
          <w:rFonts w:ascii="GHEA Grapalat" w:hAnsi="GHEA Grapalat" w:cs="Arial"/>
          <w:b/>
        </w:rPr>
      </w:pPr>
      <w:ins w:id="0" w:author="Vardan" w:date="2019-06-13T07:44:00Z">
        <w:r>
          <w:rPr>
            <w:rFonts w:ascii="GHEA Grapalat" w:hAnsi="GHEA Grapalat"/>
            <w:b/>
          </w:rPr>
          <w:br w:type="page"/>
        </w:r>
      </w:ins>
      <w:r w:rsidR="00B2572B"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DA3A61">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CF3A8D">
        <w:rPr>
          <w:rFonts w:ascii="GHEA Grapalat" w:hAnsi="GHEA Grapalat"/>
          <w:i/>
          <w:sz w:val="24"/>
          <w:szCs w:val="24"/>
          <w:lang w:val="en-US"/>
        </w:rPr>
        <w:t>AHD</w:t>
      </w:r>
      <w:r w:rsidR="00CF3A8D" w:rsidRPr="00D7606A">
        <w:rPr>
          <w:rFonts w:ascii="GHEA Grapalat" w:hAnsi="GHEA Grapalat"/>
          <w:i/>
          <w:sz w:val="24"/>
          <w:szCs w:val="24"/>
        </w:rPr>
        <w:t>-</w:t>
      </w:r>
      <w:r w:rsidR="00CF3A8D" w:rsidRPr="00AA5BD2">
        <w:rPr>
          <w:rFonts w:ascii="GHEA Grapalat" w:hAnsi="GHEA Grapalat"/>
          <w:i/>
          <w:sz w:val="24"/>
          <w:szCs w:val="24"/>
        </w:rPr>
        <w:t>GHAPDzB</w:t>
      </w:r>
      <w:r w:rsidR="00CF3A8D" w:rsidRPr="00D7606A">
        <w:rPr>
          <w:rFonts w:ascii="GHEA Grapalat" w:hAnsi="GHEA Grapalat"/>
          <w:i/>
          <w:sz w:val="24"/>
          <w:szCs w:val="24"/>
        </w:rPr>
        <w:t>-20/1-80</w:t>
      </w:r>
    </w:p>
    <w:p w:rsidR="00B2572B" w:rsidRPr="00AA5BD2" w:rsidRDefault="00B2572B" w:rsidP="00DA3A61">
      <w:pPr>
        <w:pStyle w:val="31"/>
        <w:widowControl w:val="0"/>
        <w:spacing w:after="160"/>
        <w:jc w:val="right"/>
        <w:rPr>
          <w:rFonts w:ascii="GHEA Grapalat" w:hAnsi="GHEA Grapalat"/>
          <w:sz w:val="24"/>
          <w:szCs w:val="24"/>
        </w:rPr>
      </w:pP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ЗАЯВЛЕНИЕ</w:t>
      </w: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574405">
      <w:pPr>
        <w:widowControl w:val="0"/>
        <w:jc w:val="both"/>
        <w:rPr>
          <w:rFonts w:ascii="GHEA Grapalat" w:hAnsi="GHEA Grapalat"/>
        </w:rPr>
      </w:pPr>
    </w:p>
    <w:p w:rsidR="00574405" w:rsidRPr="00AA5BD2" w:rsidRDefault="00574405" w:rsidP="00574405">
      <w:pPr>
        <w:widowControl w:val="0"/>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574405">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DA3A61">
      <w:pPr>
        <w:widowControl w:val="0"/>
        <w:spacing w:after="160" w:line="360" w:lineRule="auto"/>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-20/1-80</w:t>
      </w:r>
      <w:r w:rsidR="00CF3A8D" w:rsidRPr="00CF3A8D">
        <w:rPr>
          <w:rFonts w:ascii="GHEA Grapalat" w:hAnsi="GHEA Grapalat"/>
          <w:i/>
        </w:rPr>
        <w:t xml:space="preserve"> </w:t>
      </w:r>
      <w:r w:rsidR="00CF3A8D">
        <w:rPr>
          <w:rFonts w:ascii="GHEA Grapalat" w:hAnsi="GHEA Grapalat"/>
        </w:rPr>
        <w:t>прилагает наименование</w:t>
      </w:r>
      <w:r w:rsidR="00CF3A8D" w:rsidRPr="00CF3A8D">
        <w:rPr>
          <w:rFonts w:ascii="GHEA Grapalat" w:hAnsi="GHEA Grapalat"/>
        </w:rPr>
        <w:t xml:space="preserve"> </w:t>
      </w:r>
      <w:r w:rsidR="00B2572B" w:rsidRPr="00AA5BD2">
        <w:rPr>
          <w:rFonts w:ascii="GHEA Grapalat" w:hAnsi="GHEA Grapalat"/>
        </w:rPr>
        <w:t xml:space="preserve"> (полное описание товара).</w:t>
      </w:r>
      <w:r w:rsidR="00355AC3" w:rsidRPr="00AA5BD2">
        <w:rPr>
          <w:rStyle w:val="af6"/>
          <w:rFonts w:ascii="GHEA Grapalat" w:hAnsi="GHEA Grapalat"/>
        </w:rPr>
        <w:footnoteReference w:customMarkFollows="1" w:id="9"/>
        <w:t>15</w:t>
      </w:r>
    </w:p>
    <w:p w:rsidR="00B2572B" w:rsidRPr="00AA5BD2" w:rsidRDefault="00B2572B" w:rsidP="00DA3A61">
      <w:pPr>
        <w:widowControl w:val="0"/>
        <w:spacing w:after="160" w:line="360" w:lineRule="auto"/>
        <w:rPr>
          <w:rFonts w:ascii="GHEA Grapalat" w:hAnsi="GHEA Grapalat"/>
        </w:rPr>
      </w:pPr>
    </w:p>
    <w:p w:rsidR="00574405" w:rsidRPr="00AA5BD2" w:rsidRDefault="00574405" w:rsidP="00574405">
      <w:pPr>
        <w:widowControl w:val="0"/>
        <w:tabs>
          <w:tab w:val="left" w:pos="7371"/>
        </w:tabs>
        <w:jc w:val="center"/>
        <w:rPr>
          <w:rFonts w:ascii="GHEA Grapalat" w:hAnsi="GHEA Grapalat"/>
        </w:rPr>
      </w:pPr>
      <w:r w:rsidRPr="00AA5BD2">
        <w:rPr>
          <w:rFonts w:ascii="GHEA Grapalat" w:hAnsi="GHEA Grapalat"/>
        </w:rPr>
        <w:t>_________________________</w:t>
      </w:r>
      <w:r w:rsidR="008D7E49">
        <w:rPr>
          <w:rFonts w:ascii="GHEA Grapalat" w:hAnsi="GHEA Grapalat"/>
        </w:rPr>
        <w:t>_____________________</w:t>
      </w:r>
      <w:r w:rsidR="008D7E49">
        <w:rPr>
          <w:rFonts w:ascii="GHEA Grapalat" w:hAnsi="GHEA Grapalat"/>
          <w:lang w:val="en-US"/>
        </w:rPr>
        <w:t>________</w:t>
      </w:r>
      <w:r w:rsidRPr="00AA5BD2">
        <w:rPr>
          <w:rFonts w:ascii="GHEA Grapalat" w:hAnsi="GHEA Grapalat"/>
        </w:rPr>
        <w:tab/>
        <w:t>____________</w:t>
      </w:r>
    </w:p>
    <w:p w:rsidR="00B2572B" w:rsidRPr="00AA5BD2" w:rsidRDefault="00B2572B" w:rsidP="00574405">
      <w:pPr>
        <w:widowControl w:val="0"/>
        <w:tabs>
          <w:tab w:val="left" w:pos="7938"/>
        </w:tabs>
        <w:spacing w:after="160" w:line="360" w:lineRule="auto"/>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C6146A">
      <w:pPr>
        <w:widowControl w:val="0"/>
        <w:spacing w:after="160" w:line="360" w:lineRule="auto"/>
        <w:jc w:val="right"/>
        <w:rPr>
          <w:rFonts w:ascii="GHEA Grapalat" w:hAnsi="GHEA Grapalat"/>
        </w:rPr>
      </w:pPr>
      <w:r w:rsidRPr="00AA5BD2">
        <w:rPr>
          <w:rFonts w:ascii="GHEA Grapalat" w:hAnsi="GHEA Grapalat"/>
        </w:rPr>
        <w:t>М.П.</w:t>
      </w:r>
    </w:p>
    <w:p w:rsidR="00775410" w:rsidRPr="00AA5BD2" w:rsidRDefault="00775410">
      <w:pPr>
        <w:rPr>
          <w:rFonts w:ascii="GHEA Grapalat" w:hAnsi="GHEA Grapalat"/>
          <w:b/>
        </w:rPr>
      </w:pPr>
      <w:r w:rsidRPr="00AA5BD2">
        <w:rPr>
          <w:rFonts w:ascii="GHEA Grapalat" w:hAnsi="GHEA Grapalat"/>
          <w:b/>
          <w:i/>
        </w:rPr>
        <w:br w:type="page"/>
      </w:r>
    </w:p>
    <w:p w:rsidR="00B2572B" w:rsidRPr="00AA5BD2" w:rsidRDefault="00B2572B" w:rsidP="00DA3A61">
      <w:pPr>
        <w:pStyle w:val="3"/>
        <w:keepNext w:val="0"/>
        <w:widowControl w:val="0"/>
        <w:spacing w:after="160"/>
        <w:ind w:firstLine="567"/>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DA3A61">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CF3A8D">
        <w:rPr>
          <w:rFonts w:ascii="GHEA Grapalat" w:hAnsi="GHEA Grapalat"/>
          <w:i/>
          <w:sz w:val="24"/>
          <w:szCs w:val="24"/>
          <w:lang w:val="en-US"/>
        </w:rPr>
        <w:t>AHD</w:t>
      </w:r>
      <w:r w:rsidR="00CF3A8D" w:rsidRPr="00D7606A">
        <w:rPr>
          <w:rFonts w:ascii="GHEA Grapalat" w:hAnsi="GHEA Grapalat"/>
          <w:i/>
          <w:sz w:val="24"/>
          <w:szCs w:val="24"/>
        </w:rPr>
        <w:t>-</w:t>
      </w:r>
      <w:r w:rsidR="00CF3A8D" w:rsidRPr="00AA5BD2">
        <w:rPr>
          <w:rFonts w:ascii="GHEA Grapalat" w:hAnsi="GHEA Grapalat"/>
          <w:i/>
          <w:sz w:val="24"/>
          <w:szCs w:val="24"/>
        </w:rPr>
        <w:t>GHAPDzB</w:t>
      </w:r>
      <w:r w:rsidR="00CF3A8D" w:rsidRPr="00D7606A">
        <w:rPr>
          <w:rFonts w:ascii="GHEA Grapalat" w:hAnsi="GHEA Grapalat"/>
          <w:i/>
          <w:sz w:val="24"/>
          <w:szCs w:val="24"/>
        </w:rPr>
        <w:t>-20/1-80</w:t>
      </w:r>
    </w:p>
    <w:p w:rsidR="00B2572B" w:rsidRPr="00AA5BD2" w:rsidRDefault="00B2572B" w:rsidP="00DA3A61">
      <w:pPr>
        <w:pStyle w:val="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DA3A61">
      <w:pPr>
        <w:pStyle w:val="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DA3A61">
      <w:pPr>
        <w:pStyle w:val="3"/>
        <w:keepNext w:val="0"/>
        <w:widowControl w:val="0"/>
        <w:spacing w:after="160"/>
        <w:ind w:firstLine="567"/>
        <w:rPr>
          <w:rFonts w:ascii="GHEA Grapalat" w:hAnsi="GHEA Grapalat" w:cs="Arial"/>
          <w:sz w:val="24"/>
          <w:szCs w:val="24"/>
        </w:rPr>
      </w:pPr>
    </w:p>
    <w:p w:rsidR="00D93375" w:rsidRPr="00AA5BD2" w:rsidRDefault="008D7E49" w:rsidP="00D93375">
      <w:pPr>
        <w:widowControl w:val="0"/>
        <w:jc w:val="both"/>
        <w:rPr>
          <w:rFonts w:ascii="GHEA Grapalat" w:hAnsi="GHEA Grapalat"/>
        </w:rPr>
      </w:pPr>
      <w:r>
        <w:rPr>
          <w:rFonts w:ascii="GHEA Grapalat" w:hAnsi="GHEA Grapalat"/>
        </w:rPr>
        <w:t>__________________________</w:t>
      </w:r>
      <w:r w:rsidR="00D93375" w:rsidRPr="00AA5BD2">
        <w:rPr>
          <w:rFonts w:ascii="GHEA Grapalat" w:hAnsi="GHEA Grapalat"/>
        </w:rPr>
        <w:t>, в качестве участника, занявшего первое место в</w:t>
      </w:r>
    </w:p>
    <w:p w:rsidR="00D93375" w:rsidRPr="00AA5BD2" w:rsidRDefault="00D93375" w:rsidP="00D93375">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DA3A61">
      <w:pPr>
        <w:widowControl w:val="0"/>
        <w:spacing w:after="160" w:line="360" w:lineRule="auto"/>
        <w:jc w:val="both"/>
        <w:rPr>
          <w:rFonts w:ascii="GHEA Grapalat" w:hAnsi="GHEA Grapalat"/>
        </w:rPr>
      </w:pPr>
      <w:proofErr w:type="gramStart"/>
      <w:r w:rsidRPr="00AA5BD2">
        <w:rPr>
          <w:rFonts w:ascii="GHEA Grapalat" w:hAnsi="GHEA Grapalat"/>
        </w:rPr>
        <w:t>рамках</w:t>
      </w:r>
      <w:proofErr w:type="gramEnd"/>
      <w:r w:rsidRPr="00AA5BD2">
        <w:rPr>
          <w:rFonts w:ascii="GHEA Grapalat" w:hAnsi="GHEA Grapalat"/>
        </w:rPr>
        <w:t xml:space="preserve"> запроса котировок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-20/1-80</w:t>
      </w:r>
      <w:r w:rsidR="00CF3A8D" w:rsidRPr="00CF3A8D">
        <w:rPr>
          <w:rFonts w:ascii="GHEA Grapalat" w:hAnsi="GHEA Grapalat"/>
          <w:i/>
        </w:rPr>
        <w:t xml:space="preserve"> </w:t>
      </w:r>
      <w:r w:rsidR="00B2572B" w:rsidRPr="00AA5BD2">
        <w:rPr>
          <w:rFonts w:ascii="GHEA Grapalat" w:hAnsi="GHEA Grapalat"/>
        </w:rPr>
        <w:t>ниже по л</w:t>
      </w:r>
      <w:r w:rsidR="00E75993">
        <w:rPr>
          <w:rFonts w:ascii="GHEA Grapalat" w:hAnsi="GHEA Grapalat"/>
        </w:rPr>
        <w:t>отам представляет наименование</w:t>
      </w:r>
      <w:r w:rsidR="00B2572B" w:rsidRPr="00AA5BD2">
        <w:rPr>
          <w:rFonts w:ascii="GHEA Grapalat" w:hAnsi="GHEA Grapalat"/>
        </w:rPr>
        <w:t>, страну происхождения и технические характеристики предлагаемого им товара.</w:t>
      </w:r>
      <w:r w:rsidR="00B2572B" w:rsidRPr="00AA5BD2">
        <w:rPr>
          <w:rStyle w:val="af6"/>
          <w:rFonts w:ascii="GHEA Grapalat" w:hAnsi="GHEA Grapalat"/>
        </w:rPr>
        <w:t xml:space="preserve"> </w:t>
      </w:r>
      <w:r w:rsidR="00F55806" w:rsidRPr="00AA5BD2">
        <w:rPr>
          <w:rStyle w:val="af6"/>
          <w:rFonts w:ascii="GHEA Grapalat" w:hAnsi="GHEA Grapalat"/>
        </w:rPr>
        <w:footnoteReference w:customMarkFollows="1" w:id="10"/>
        <w:t>16</w:t>
      </w:r>
    </w:p>
    <w:p w:rsidR="00B2572B" w:rsidRPr="00AA5BD2" w:rsidRDefault="00B2572B" w:rsidP="00DA3A61">
      <w:pPr>
        <w:pStyle w:val="3"/>
        <w:keepNext w:val="0"/>
        <w:widowControl w:val="0"/>
        <w:spacing w:after="160"/>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2610"/>
        <w:gridCol w:w="2977"/>
        <w:gridCol w:w="2657"/>
      </w:tblGrid>
      <w:tr w:rsidR="00B2572B" w:rsidRPr="00AA5BD2" w:rsidTr="00D93375">
        <w:tc>
          <w:tcPr>
            <w:tcW w:w="1042" w:type="dxa"/>
            <w:vMerge w:val="restart"/>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Номер лота</w:t>
            </w:r>
          </w:p>
        </w:tc>
        <w:tc>
          <w:tcPr>
            <w:tcW w:w="8244" w:type="dxa"/>
            <w:gridSpan w:val="3"/>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Предлагаемый товар</w:t>
            </w:r>
          </w:p>
        </w:tc>
      </w:tr>
      <w:tr w:rsidR="00DF5330" w:rsidRPr="00AA5BD2" w:rsidTr="00DF5330">
        <w:tc>
          <w:tcPr>
            <w:tcW w:w="1042" w:type="dxa"/>
            <w:vMerge/>
            <w:vAlign w:val="center"/>
          </w:tcPr>
          <w:p w:rsidR="00DF5330" w:rsidRPr="00AA5BD2" w:rsidRDefault="00DF5330" w:rsidP="00D93375">
            <w:pPr>
              <w:widowControl w:val="0"/>
              <w:spacing w:after="120"/>
              <w:jc w:val="center"/>
              <w:rPr>
                <w:rFonts w:ascii="GHEA Grapalat" w:hAnsi="GHEA Grapalat"/>
                <w:b/>
                <w:bCs/>
                <w:sz w:val="20"/>
              </w:rPr>
            </w:pPr>
          </w:p>
        </w:tc>
        <w:tc>
          <w:tcPr>
            <w:tcW w:w="2610" w:type="dxa"/>
            <w:vAlign w:val="center"/>
          </w:tcPr>
          <w:p w:rsidR="00DF5330" w:rsidRPr="00AA5BD2" w:rsidRDefault="00DF5330" w:rsidP="00D93375">
            <w:pPr>
              <w:widowControl w:val="0"/>
              <w:autoSpaceDE w:val="0"/>
              <w:autoSpaceDN w:val="0"/>
              <w:adjustRightInd w:val="0"/>
              <w:spacing w:after="120"/>
              <w:jc w:val="center"/>
              <w:rPr>
                <w:rFonts w:ascii="GHEA Grapalat" w:hAnsi="GHEA Grapalat"/>
                <w:b/>
                <w:bCs/>
                <w:sz w:val="20"/>
              </w:rPr>
            </w:pPr>
            <w:r w:rsidRPr="00AA5BD2">
              <w:rPr>
                <w:rFonts w:ascii="GHEA Grapalat" w:hAnsi="GHEA Grapalat"/>
                <w:b/>
                <w:sz w:val="20"/>
              </w:rPr>
              <w:t>наименование</w:t>
            </w:r>
          </w:p>
        </w:tc>
        <w:tc>
          <w:tcPr>
            <w:tcW w:w="2977" w:type="dxa"/>
            <w:vAlign w:val="center"/>
          </w:tcPr>
          <w:p w:rsidR="00DF5330" w:rsidRPr="00AA5BD2" w:rsidRDefault="00DF5330" w:rsidP="00D93375">
            <w:pPr>
              <w:widowControl w:val="0"/>
              <w:spacing w:after="120"/>
              <w:jc w:val="center"/>
              <w:rPr>
                <w:rFonts w:ascii="GHEA Grapalat" w:hAnsi="GHEA Grapalat"/>
                <w:b/>
                <w:bCs/>
                <w:sz w:val="20"/>
              </w:rPr>
            </w:pPr>
            <w:r w:rsidRPr="00AA5BD2">
              <w:rPr>
                <w:rFonts w:ascii="GHEA Grapalat" w:hAnsi="GHEA Grapalat"/>
                <w:b/>
                <w:sz w:val="20"/>
              </w:rPr>
              <w:t>страна происхождения</w:t>
            </w:r>
          </w:p>
        </w:tc>
        <w:tc>
          <w:tcPr>
            <w:tcW w:w="2657" w:type="dxa"/>
            <w:vAlign w:val="center"/>
          </w:tcPr>
          <w:p w:rsidR="00DF5330" w:rsidRPr="00AA5BD2" w:rsidRDefault="00DF5330" w:rsidP="00D93375">
            <w:pPr>
              <w:widowControl w:val="0"/>
              <w:spacing w:after="120"/>
              <w:jc w:val="center"/>
              <w:rPr>
                <w:rFonts w:ascii="GHEA Grapalat" w:hAnsi="GHEA Grapalat"/>
                <w:b/>
                <w:bCs/>
                <w:sz w:val="20"/>
              </w:rPr>
            </w:pPr>
            <w:r w:rsidRPr="00AA5BD2">
              <w:rPr>
                <w:rFonts w:ascii="GHEA Grapalat" w:hAnsi="GHEA Grapalat"/>
                <w:b/>
                <w:sz w:val="20"/>
              </w:rPr>
              <w:t>технические характеристики</w:t>
            </w:r>
          </w:p>
        </w:tc>
      </w:tr>
      <w:tr w:rsidR="00DF5330" w:rsidRPr="00AA5BD2" w:rsidTr="00DF5330">
        <w:tc>
          <w:tcPr>
            <w:tcW w:w="1042"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r>
      <w:tr w:rsidR="00DF5330" w:rsidRPr="00AA5BD2" w:rsidTr="00DF5330">
        <w:tc>
          <w:tcPr>
            <w:tcW w:w="1042"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r>
      <w:tr w:rsidR="00DF5330" w:rsidRPr="00AA5BD2" w:rsidTr="00DF5330">
        <w:tc>
          <w:tcPr>
            <w:tcW w:w="1042"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r>
    </w:tbl>
    <w:p w:rsidR="00EA63CF" w:rsidRPr="00AA5BD2" w:rsidRDefault="00EA63CF" w:rsidP="00D93375">
      <w:pPr>
        <w:widowControl w:val="0"/>
        <w:tabs>
          <w:tab w:val="left" w:pos="7371"/>
        </w:tabs>
        <w:jc w:val="center"/>
        <w:rPr>
          <w:rFonts w:ascii="GHEA Grapalat" w:hAnsi="GHEA Grapalat"/>
        </w:rPr>
      </w:pPr>
    </w:p>
    <w:p w:rsidR="00D93375" w:rsidRPr="00AA5BD2" w:rsidRDefault="00D93375" w:rsidP="00D93375">
      <w:pPr>
        <w:widowControl w:val="0"/>
        <w:tabs>
          <w:tab w:val="left" w:pos="7371"/>
        </w:tabs>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D93375">
      <w:pPr>
        <w:widowControl w:val="0"/>
        <w:tabs>
          <w:tab w:val="left" w:pos="7938"/>
        </w:tabs>
        <w:spacing w:after="160" w:line="360" w:lineRule="auto"/>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1D4D73">
      <w:pPr>
        <w:jc w:val="right"/>
        <w:rPr>
          <w:rFonts w:ascii="GHEA Grapalat" w:hAnsi="GHEA Grapalat"/>
        </w:rPr>
      </w:pPr>
      <w:r w:rsidRPr="00AA5BD2">
        <w:rPr>
          <w:rFonts w:ascii="GHEA Grapalat" w:hAnsi="GHEA Grapalat"/>
        </w:rPr>
        <w:t>М.</w:t>
      </w:r>
      <w:proofErr w:type="gramStart"/>
      <w:r w:rsidRPr="00AA5BD2">
        <w:rPr>
          <w:rFonts w:ascii="GHEA Grapalat" w:hAnsi="GHEA Grapalat"/>
        </w:rPr>
        <w:t>П</w:t>
      </w:r>
      <w:proofErr w:type="gramEnd"/>
    </w:p>
    <w:p w:rsidR="00D93375" w:rsidRPr="00AA5BD2" w:rsidRDefault="00D93375" w:rsidP="00C6146A">
      <w:pPr>
        <w:jc w:val="right"/>
        <w:rPr>
          <w:rFonts w:ascii="GHEA Grapalat" w:hAnsi="GHEA Grapalat"/>
        </w:rPr>
      </w:pPr>
    </w:p>
    <w:p w:rsidR="00104FDD" w:rsidRDefault="00104FDD">
      <w:pPr>
        <w:rPr>
          <w:ins w:id="1" w:author="Vardan" w:date="2019-06-13T07:44:00Z"/>
          <w:rFonts w:ascii="GHEA Grapalat" w:hAnsi="GHEA Grapalat"/>
          <w:b/>
        </w:rPr>
      </w:pPr>
      <w:ins w:id="2" w:author="Vardan" w:date="2019-06-13T07:44:00Z">
        <w:r>
          <w:rPr>
            <w:rFonts w:ascii="GHEA Grapalat" w:hAnsi="GHEA Grapalat"/>
            <w:b/>
          </w:rPr>
          <w:br w:type="page"/>
        </w:r>
      </w:ins>
    </w:p>
    <w:p w:rsidR="00071D1C" w:rsidRPr="00AA5BD2" w:rsidRDefault="00071D1C" w:rsidP="00DA3A61">
      <w:pPr>
        <w:pStyle w:val="31"/>
        <w:widowControl w:val="0"/>
        <w:spacing w:after="160"/>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DA3A61">
      <w:pPr>
        <w:pStyle w:val="31"/>
        <w:widowControl w:val="0"/>
        <w:spacing w:after="160"/>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E75993">
        <w:rPr>
          <w:rFonts w:ascii="GHEA Grapalat" w:hAnsi="GHEA Grapalat"/>
          <w:i/>
          <w:sz w:val="24"/>
          <w:szCs w:val="24"/>
          <w:lang w:val="en-US"/>
        </w:rPr>
        <w:t>AHD</w:t>
      </w:r>
      <w:r w:rsidR="00E75993" w:rsidRPr="00D7606A">
        <w:rPr>
          <w:rFonts w:ascii="GHEA Grapalat" w:hAnsi="GHEA Grapalat"/>
          <w:i/>
          <w:sz w:val="24"/>
          <w:szCs w:val="24"/>
        </w:rPr>
        <w:t>-</w:t>
      </w:r>
      <w:r w:rsidR="00E75993" w:rsidRPr="00AA5BD2">
        <w:rPr>
          <w:rFonts w:ascii="GHEA Grapalat" w:hAnsi="GHEA Grapalat"/>
          <w:i/>
          <w:sz w:val="24"/>
          <w:szCs w:val="24"/>
        </w:rPr>
        <w:t>GHAPDzB</w:t>
      </w:r>
      <w:r w:rsidR="00E75993" w:rsidRPr="00D7606A">
        <w:rPr>
          <w:rFonts w:ascii="GHEA Grapalat" w:hAnsi="GHEA Grapalat"/>
          <w:i/>
          <w:sz w:val="24"/>
          <w:szCs w:val="24"/>
        </w:rPr>
        <w:t>-20/1-80</w:t>
      </w:r>
    </w:p>
    <w:p w:rsidR="00D93375" w:rsidRPr="00AA5BD2" w:rsidRDefault="00D93375" w:rsidP="00AC524C">
      <w:pPr>
        <w:widowControl w:val="0"/>
        <w:spacing w:after="160" w:line="360" w:lineRule="auto"/>
        <w:jc w:val="center"/>
        <w:rPr>
          <w:rFonts w:ascii="GHEA Grapalat" w:hAnsi="GHEA Grapalat"/>
          <w:i/>
        </w:rPr>
      </w:pPr>
    </w:p>
    <w:p w:rsidR="00606A9F" w:rsidRPr="00AA5BD2" w:rsidRDefault="00606A9F" w:rsidP="00AC524C">
      <w:pPr>
        <w:widowControl w:val="0"/>
        <w:spacing w:after="160" w:line="360" w:lineRule="auto"/>
        <w:jc w:val="center"/>
        <w:rPr>
          <w:rFonts w:ascii="GHEA Grapalat" w:hAnsi="GHEA Grapalat" w:cs="Times Armenian"/>
          <w:b/>
        </w:rPr>
      </w:pPr>
      <w:r w:rsidRPr="00AA5BD2">
        <w:rPr>
          <w:rFonts w:ascii="GHEA Grapalat" w:hAnsi="GHEA Grapalat"/>
          <w:b/>
        </w:rPr>
        <w:t>ДОГОВОР НА ПОСТАВКУ ТОВАРА</w:t>
      </w:r>
      <w:r w:rsidR="00AC524C" w:rsidRPr="00AA5BD2">
        <w:rPr>
          <w:rFonts w:ascii="GHEA Grapalat" w:hAnsi="GHEA Grapalat"/>
          <w:b/>
        </w:rPr>
        <w:t xml:space="preserve"> </w:t>
      </w:r>
      <w:r w:rsidR="00EA63CF" w:rsidRPr="00AA5BD2">
        <w:rPr>
          <w:rFonts w:ascii="GHEA Grapalat" w:hAnsi="GHEA Grapalat"/>
          <w:b/>
        </w:rPr>
        <w:t xml:space="preserve">ДЛЯ НУЖД ГОСУДАРСТВА </w:t>
      </w:r>
    </w:p>
    <w:p w:rsidR="00606A9F" w:rsidRPr="00AA5BD2" w:rsidRDefault="00606A9F" w:rsidP="00AC524C">
      <w:pPr>
        <w:widowControl w:val="0"/>
        <w:spacing w:after="160" w:line="360" w:lineRule="auto"/>
        <w:jc w:val="center"/>
        <w:rPr>
          <w:rFonts w:ascii="GHEA Grapalat" w:hAnsi="GHEA Grapalat"/>
          <w:b/>
          <w:u w:val="single"/>
        </w:rPr>
      </w:pPr>
      <w:r w:rsidRPr="00AA5BD2">
        <w:rPr>
          <w:rFonts w:ascii="GHEA Grapalat" w:hAnsi="GHEA Grapalat"/>
          <w:b/>
        </w:rPr>
        <w:t>№ ____________________</w:t>
      </w:r>
    </w:p>
    <w:p w:rsidR="00606A9F" w:rsidRPr="00AA5BD2" w:rsidRDefault="00606A9F" w:rsidP="00DA3A61">
      <w:pPr>
        <w:widowControl w:val="0"/>
        <w:spacing w:after="160" w:line="360" w:lineRule="auto"/>
        <w:jc w:val="center"/>
        <w:rPr>
          <w:rFonts w:ascii="GHEA Grapalat" w:hAnsi="GHEA Grapalat" w:cs="Sylfaen"/>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10"/>
        <w:gridCol w:w="5776"/>
      </w:tblGrid>
      <w:tr w:rsidR="00EA63CF" w:rsidRPr="00AA5BD2" w:rsidTr="00EA63CF">
        <w:trPr>
          <w:jc w:val="center"/>
        </w:trPr>
        <w:tc>
          <w:tcPr>
            <w:tcW w:w="3510" w:type="dxa"/>
          </w:tcPr>
          <w:p w:rsidR="00EA63CF" w:rsidRPr="00AA5BD2" w:rsidRDefault="00EA63CF" w:rsidP="00EA63CF">
            <w:pPr>
              <w:widowControl w:val="0"/>
              <w:spacing w:after="160" w:line="360" w:lineRule="auto"/>
              <w:ind w:left="284"/>
              <w:rPr>
                <w:rFonts w:ascii="GHEA Grapalat" w:hAnsi="GHEA Grapalat" w:cs="Sylfaen"/>
              </w:rPr>
            </w:pPr>
            <w:proofErr w:type="gramStart"/>
            <w:r w:rsidRPr="00AA5BD2">
              <w:rPr>
                <w:rFonts w:ascii="GHEA Grapalat" w:hAnsi="GHEA Grapalat"/>
              </w:rPr>
              <w:t>г</w:t>
            </w:r>
            <w:proofErr w:type="gramEnd"/>
            <w:r w:rsidRPr="00AA5BD2">
              <w:rPr>
                <w:rFonts w:ascii="GHEA Grapalat" w:hAnsi="GHEA Grapalat"/>
              </w:rPr>
              <w:t>.</w:t>
            </w:r>
          </w:p>
        </w:tc>
        <w:tc>
          <w:tcPr>
            <w:tcW w:w="5776" w:type="dxa"/>
          </w:tcPr>
          <w:p w:rsidR="00EA63CF" w:rsidRPr="00AA5BD2" w:rsidRDefault="00EA63CF" w:rsidP="00EA63CF">
            <w:pPr>
              <w:widowControl w:val="0"/>
              <w:tabs>
                <w:tab w:val="left" w:pos="885"/>
                <w:tab w:val="left" w:pos="1877"/>
                <w:tab w:val="left" w:pos="2869"/>
                <w:tab w:val="left" w:pos="8865"/>
              </w:tabs>
              <w:spacing w:after="160" w:line="360" w:lineRule="auto"/>
              <w:jc w:val="right"/>
              <w:rPr>
                <w:rFonts w:ascii="GHEA Grapalat" w:hAnsi="GHEA Grapalat" w:cs="Sylfaen"/>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p>
        </w:tc>
      </w:tr>
    </w:tbl>
    <w:p w:rsidR="00EA63CF" w:rsidRPr="00AA5BD2" w:rsidRDefault="00EA63CF" w:rsidP="00DA3A61">
      <w:pPr>
        <w:widowControl w:val="0"/>
        <w:spacing w:after="160" w:line="360" w:lineRule="auto"/>
        <w:jc w:val="center"/>
        <w:rPr>
          <w:rFonts w:ascii="GHEA Grapalat" w:hAnsi="GHEA Grapalat" w:cs="Sylfaen"/>
        </w:rPr>
      </w:pPr>
    </w:p>
    <w:p w:rsidR="00D93375" w:rsidRPr="00AA5BD2" w:rsidRDefault="00D93375" w:rsidP="00EA63CF">
      <w:pPr>
        <w:widowControl w:val="0"/>
        <w:spacing w:after="160" w:line="360" w:lineRule="auto"/>
        <w:ind w:firstLine="567"/>
        <w:jc w:val="both"/>
        <w:rPr>
          <w:rFonts w:ascii="GHEA Grapalat" w:hAnsi="GHEA Grapalat"/>
        </w:rPr>
      </w:pPr>
      <w:proofErr w:type="gramStart"/>
      <w:r w:rsidRPr="00AA5BD2">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D93375" w:rsidRPr="00AA5BD2" w:rsidRDefault="00D93375" w:rsidP="00DA3A61">
      <w:pPr>
        <w:widowControl w:val="0"/>
        <w:spacing w:after="160" w:line="360" w:lineRule="auto"/>
        <w:ind w:firstLine="709"/>
        <w:jc w:val="center"/>
        <w:rPr>
          <w:rFonts w:ascii="GHEA Grapalat" w:hAnsi="GHEA Grapalat"/>
          <w:b/>
        </w:rPr>
      </w:pPr>
    </w:p>
    <w:p w:rsidR="00606A9F" w:rsidRPr="00AA5BD2" w:rsidRDefault="00606A9F" w:rsidP="00EA63CF">
      <w:pPr>
        <w:widowControl w:val="0"/>
        <w:spacing w:after="160" w:line="360" w:lineRule="auto"/>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AC524C" w:rsidRPr="00AA5BD2" w:rsidRDefault="00AC524C">
      <w:pPr>
        <w:rPr>
          <w:rFonts w:ascii="GHEA Grapalat" w:hAnsi="GHEA Grapalat" w:cs="Times Armenian"/>
        </w:rPr>
      </w:pPr>
      <w:r w:rsidRPr="00AA5BD2">
        <w:rPr>
          <w:rFonts w:ascii="GHEA Grapalat" w:hAnsi="GHEA Grapalat" w:cs="Times Armenian"/>
        </w:rPr>
        <w:br w:type="page"/>
      </w:r>
    </w:p>
    <w:p w:rsidR="00606A9F" w:rsidRPr="00AA5BD2" w:rsidRDefault="00606A9F" w:rsidP="008818E3">
      <w:pPr>
        <w:widowControl w:val="0"/>
        <w:spacing w:after="160" w:line="360" w:lineRule="auto"/>
        <w:jc w:val="center"/>
        <w:rPr>
          <w:rFonts w:ascii="GHEA Grapalat" w:hAnsi="GHEA Grapalat"/>
          <w:b/>
        </w:rPr>
      </w:pPr>
      <w:r w:rsidRPr="00AA5BD2">
        <w:rPr>
          <w:rFonts w:ascii="GHEA Grapalat" w:hAnsi="GHEA Grapalat"/>
          <w:b/>
        </w:rPr>
        <w:lastRenderedPageBreak/>
        <w:t>2. ПРАВА И ОБЯЗАННОСТИ СТОРОН</w:t>
      </w:r>
    </w:p>
    <w:p w:rsidR="00606A9F" w:rsidRPr="00AA5BD2" w:rsidRDefault="00606A9F" w:rsidP="00AC524C">
      <w:pPr>
        <w:widowControl w:val="0"/>
        <w:tabs>
          <w:tab w:val="left" w:pos="1134"/>
        </w:tabs>
        <w:spacing w:after="160" w:line="360" w:lineRule="auto"/>
        <w:ind w:firstLine="567"/>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Отказываться от товара в случае </w:t>
      </w:r>
      <w:proofErr w:type="spellStart"/>
      <w:r w:rsidRPr="00AA5BD2">
        <w:rPr>
          <w:rFonts w:ascii="GHEA Grapalat" w:hAnsi="GHEA Grapalat"/>
        </w:rPr>
        <w:t>непоставки</w:t>
      </w:r>
      <w:proofErr w:type="spellEnd"/>
      <w:r w:rsidRPr="00AA5BD2">
        <w:rPr>
          <w:rFonts w:ascii="GHEA Grapalat" w:hAnsi="GHEA Grapalat"/>
        </w:rPr>
        <w:t xml:space="preserve"> товара Продавцом в установленный договором срок, если сроки поставки были нарушены более чем </w:t>
      </w:r>
      <w:proofErr w:type="gramStart"/>
      <w:r w:rsidRPr="00AA5BD2">
        <w:rPr>
          <w:rFonts w:ascii="GHEA Grapalat" w:hAnsi="GHEA Grapalat"/>
        </w:rPr>
        <w:t>на</w:t>
      </w:r>
      <w:proofErr w:type="gramEnd"/>
      <w:r w:rsidRPr="00AA5BD2">
        <w:rPr>
          <w:rFonts w:ascii="GHEA Grapalat" w:hAnsi="GHEA Grapalat"/>
        </w:rPr>
        <w:t xml:space="preserve"> ________ дней.</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 xml:space="preserve">требовать восполнения </w:t>
      </w:r>
      <w:proofErr w:type="spellStart"/>
      <w:r w:rsidRPr="00AA5BD2">
        <w:rPr>
          <w:rFonts w:ascii="GHEA Grapalat" w:hAnsi="GHEA Grapalat"/>
        </w:rPr>
        <w:t>недопереданного</w:t>
      </w:r>
      <w:proofErr w:type="spellEnd"/>
      <w:r w:rsidRPr="00AA5BD2">
        <w:rPr>
          <w:rFonts w:ascii="GHEA Grapalat" w:hAnsi="GHEA Grapalat"/>
        </w:rPr>
        <w:t xml:space="preserve"> количества  товара;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AC524C">
      <w:pPr>
        <w:widowControl w:val="0"/>
        <w:tabs>
          <w:tab w:val="left" w:pos="1134"/>
        </w:tabs>
        <w:spacing w:after="160" w:line="360" w:lineRule="auto"/>
        <w:ind w:firstLine="567"/>
        <w:jc w:val="both"/>
        <w:rPr>
          <w:rFonts w:ascii="GHEA Grapalat" w:hAnsi="GHEA Grapalat"/>
        </w:rPr>
      </w:pP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 xml:space="preserve">требовать безвозмездной замены товара, не соответствующего </w:t>
      </w:r>
      <w:r w:rsidRPr="00AA5BD2">
        <w:rPr>
          <w:rFonts w:ascii="GHEA Grapalat" w:hAnsi="GHEA Grapalat"/>
        </w:rPr>
        <w:lastRenderedPageBreak/>
        <w:t>условию относительно его вида, на товар, соответствующий предусмотренному договором виду.</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proofErr w:type="gramStart"/>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 xml:space="preserve">сроки поставки товара нарушены более чем </w:t>
      </w:r>
      <w:proofErr w:type="gramStart"/>
      <w:r w:rsidRPr="00AA5BD2">
        <w:rPr>
          <w:rFonts w:ascii="GHEA Grapalat" w:hAnsi="GHEA Grapalat"/>
        </w:rPr>
        <w:t>на</w:t>
      </w:r>
      <w:proofErr w:type="gramEnd"/>
      <w:r w:rsidRPr="00AA5BD2">
        <w:rPr>
          <w:rFonts w:ascii="GHEA Grapalat" w:hAnsi="GHEA Grapalat"/>
        </w:rPr>
        <w:t xml:space="preserve"> ___</w:t>
      </w:r>
      <w:r w:rsidR="00AC524C" w:rsidRPr="00AA5BD2">
        <w:rPr>
          <w:rFonts w:ascii="GHEA Grapalat" w:hAnsi="GHEA Grapalat"/>
        </w:rPr>
        <w:t>_________</w:t>
      </w:r>
      <w:r w:rsidRPr="00AA5BD2">
        <w:rPr>
          <w:rFonts w:ascii="GHEA Grapalat" w:hAnsi="GHEA Grapalat"/>
        </w:rPr>
        <w:t>____ дней;</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AC524C">
      <w:pPr>
        <w:widowControl w:val="0"/>
        <w:tabs>
          <w:tab w:val="left" w:pos="1134"/>
        </w:tabs>
        <w:spacing w:after="160" w:line="360" w:lineRule="auto"/>
        <w:ind w:firstLine="567"/>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w:t>
      </w:r>
      <w:r w:rsidRPr="00AA5BD2">
        <w:rPr>
          <w:rFonts w:ascii="GHEA Grapalat" w:hAnsi="GHEA Grapalat"/>
        </w:rPr>
        <w:lastRenderedPageBreak/>
        <w:t>6.5 договора пеню.</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381BC0">
      <w:pPr>
        <w:widowControl w:val="0"/>
        <w:tabs>
          <w:tab w:val="left" w:pos="1134"/>
        </w:tabs>
        <w:spacing w:after="160" w:line="360" w:lineRule="auto"/>
        <w:ind w:firstLine="567"/>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 xml:space="preserve">Требовать у Покупателя принимать товар, поставленный в предусмотренные договором </w:t>
      </w:r>
      <w:proofErr w:type="gramStart"/>
      <w:r w:rsidRPr="00AA5BD2">
        <w:rPr>
          <w:rFonts w:ascii="GHEA Grapalat" w:hAnsi="GHEA Grapalat"/>
        </w:rPr>
        <w:t>поряд</w:t>
      </w:r>
      <w:r w:rsidR="00381BC0" w:rsidRPr="00AA5BD2">
        <w:rPr>
          <w:rFonts w:ascii="GHEA Grapalat" w:hAnsi="GHEA Grapalat"/>
        </w:rPr>
        <w:t>ке</w:t>
      </w:r>
      <w:proofErr w:type="gramEnd"/>
      <w:r w:rsidR="00381BC0" w:rsidRPr="00AA5BD2">
        <w:rPr>
          <w:rFonts w:ascii="GHEA Grapalat" w:hAnsi="GHEA Grapalat"/>
        </w:rPr>
        <w:t>, объемах, сроки и по адресу.</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AC524C">
      <w:pPr>
        <w:widowControl w:val="0"/>
        <w:spacing w:after="160" w:line="360" w:lineRule="auto"/>
        <w:ind w:firstLine="567"/>
        <w:jc w:val="both"/>
        <w:rPr>
          <w:rFonts w:ascii="GHEA Grapalat" w:hAnsi="GHEA Grapalat"/>
        </w:rPr>
      </w:pPr>
    </w:p>
    <w:p w:rsidR="00606A9F" w:rsidRPr="00AA5BD2" w:rsidRDefault="00606A9F" w:rsidP="000D4651">
      <w:pPr>
        <w:widowControl w:val="0"/>
        <w:tabs>
          <w:tab w:val="left" w:pos="1134"/>
        </w:tabs>
        <w:spacing w:after="160" w:line="336" w:lineRule="auto"/>
        <w:ind w:firstLine="567"/>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 xml:space="preserve">Передавать Покупателю товар предусмотренного  договором качества и количества в предусмотренные договором сроки и по адресу, а по </w:t>
      </w:r>
      <w:r w:rsidRPr="00AA5BD2">
        <w:rPr>
          <w:rFonts w:ascii="GHEA Grapalat" w:hAnsi="GHEA Grapalat"/>
        </w:rPr>
        <w:lastRenderedPageBreak/>
        <w:t>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 xml:space="preserve">В течение </w:t>
      </w:r>
      <w:proofErr w:type="gramStart"/>
      <w:r w:rsidRPr="00AA5BD2">
        <w:rPr>
          <w:rFonts w:ascii="GHEA Grapalat" w:hAnsi="GHEA Grapalat"/>
        </w:rPr>
        <w:t>срока действия обеспечения исполнения договора</w:t>
      </w:r>
      <w:proofErr w:type="gramEnd"/>
      <w:r w:rsidRPr="00AA5BD2">
        <w:rPr>
          <w:rFonts w:ascii="GHEA Grapalat" w:hAnsi="GHEA Grapalat"/>
        </w:rPr>
        <w:t xml:space="preserve"> в случае начала процесса ликвидации или банкротства заранее в письменной форме уведомлять об этом Покупателя.</w:t>
      </w: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Цена договора составляет ________________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включая НДС</w:t>
      </w:r>
      <w:r w:rsidR="003900FC" w:rsidRPr="00AA5BD2">
        <w:rPr>
          <w:rStyle w:val="af6"/>
          <w:rFonts w:ascii="GHEA Grapalat" w:hAnsi="GHEA Grapalat"/>
        </w:rPr>
        <w:footnoteReference w:customMarkFollows="1" w:id="11"/>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0D4651">
      <w:pPr>
        <w:widowControl w:val="0"/>
        <w:spacing w:after="160" w:line="360" w:lineRule="auto"/>
        <w:ind w:firstLine="567"/>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3.2</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перечисляет сумму в размере до ________________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w:t>
      </w:r>
      <w:r w:rsidRPr="00AA5BD2">
        <w:rPr>
          <w:rFonts w:ascii="GHEA Grapalat" w:hAnsi="GHEA Grapalat"/>
        </w:rPr>
        <w:lastRenderedPageBreak/>
        <w:t>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00BF2041" w:rsidRPr="00AA5BD2">
        <w:rPr>
          <w:rStyle w:val="af6"/>
          <w:rFonts w:ascii="GHEA Grapalat" w:hAnsi="GHEA Grapalat"/>
        </w:rPr>
        <w:footnoteReference w:customMarkFollows="1" w:id="12"/>
        <w:t>18</w:t>
      </w:r>
      <w:r w:rsidR="000D4651"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3.3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w:t>
      </w:r>
      <w:proofErr w:type="gramStart"/>
      <w:r w:rsidRPr="00AA5BD2">
        <w:rPr>
          <w:rFonts w:ascii="GHEA Grapalat" w:hAnsi="GHEA Grapalat"/>
        </w:rPr>
        <w:t>дств пр</w:t>
      </w:r>
      <w:proofErr w:type="gramEnd"/>
      <w:r w:rsidRPr="00AA5BD2">
        <w:rPr>
          <w:rFonts w:ascii="GHEA Grapalat" w:hAnsi="GHEA Grapalat"/>
        </w:rPr>
        <w:t xml:space="preserve">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A5BD2">
        <w:rPr>
          <w:rFonts w:ascii="GHEA Grapalat" w:hAnsi="GHEA Grapalat"/>
        </w:rPr>
        <w:t>позднее</w:t>
      </w:r>
      <w:proofErr w:type="gramEnd"/>
      <w:r w:rsidRPr="00AA5BD2">
        <w:rPr>
          <w:rFonts w:ascii="GHEA Grapalat" w:hAnsi="GHEA Grapalat"/>
        </w:rPr>
        <w:t xml:space="preserve">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4. КАЧЕСТВО И ГАРАНТИЯ ТОВАРА</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5. ПЕРЕДАЧА И ПРИЕМ ТОВАРА</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5.1.</w:t>
      </w:r>
      <w:r>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B97C82" w:rsidRDefault="00B97C82" w:rsidP="00B97C82">
      <w:pPr>
        <w:widowControl w:val="0"/>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B97C82" w:rsidRDefault="00B97C82" w:rsidP="00B97C82">
      <w:pPr>
        <w:widowControl w:val="0"/>
        <w:tabs>
          <w:tab w:val="left" w:pos="1134"/>
        </w:tabs>
        <w:spacing w:after="160" w:line="360" w:lineRule="auto"/>
        <w:ind w:firstLine="567"/>
        <w:jc w:val="both"/>
        <w:rPr>
          <w:rFonts w:ascii="GHEA Grapalat" w:hAnsi="GHEA Grapalat"/>
        </w:rPr>
      </w:pPr>
      <w:r>
        <w:rPr>
          <w:rFonts w:ascii="GHEA Grapalat" w:hAnsi="GHEA Grapalat"/>
        </w:rPr>
        <w:t>5.3.</w:t>
      </w:r>
      <w:r>
        <w:rPr>
          <w:rFonts w:ascii="GHEA Grapalat" w:hAnsi="GHEA Grapalat"/>
        </w:rPr>
        <w:tab/>
        <w:t xml:space="preserve">Покупатель в течение _____ рабочих дней с </w:t>
      </w:r>
      <w:proofErr w:type="gramStart"/>
      <w:r>
        <w:rPr>
          <w:rFonts w:ascii="GHEA Grapalat" w:hAnsi="GHEA Grapalat"/>
        </w:rPr>
        <w:t>рабочего дня, следующего за днем получения акта приема-передачи представляет</w:t>
      </w:r>
      <w:proofErr w:type="gramEnd"/>
      <w:r>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AA5BD2" w:rsidRDefault="00606A9F" w:rsidP="00DA3A61">
      <w:pPr>
        <w:widowControl w:val="0"/>
        <w:spacing w:after="160" w:line="360" w:lineRule="auto"/>
        <w:ind w:firstLine="720"/>
        <w:jc w:val="both"/>
        <w:rPr>
          <w:rFonts w:ascii="GHEA Grapalat" w:hAnsi="GHEA Grapalat" w:cs="Sylfaen"/>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0D4651">
      <w:pPr>
        <w:widowControl w:val="0"/>
        <w:tabs>
          <w:tab w:val="left" w:pos="1134"/>
        </w:tabs>
        <w:spacing w:after="160" w:line="360" w:lineRule="auto"/>
        <w:ind w:firstLine="567"/>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286A1E" w:rsidRPr="00AA5BD2">
        <w:rPr>
          <w:rStyle w:val="af6"/>
          <w:rFonts w:ascii="GHEA Grapalat" w:hAnsi="GHEA Grapalat"/>
        </w:rPr>
        <w:footnoteReference w:customMarkFollows="1" w:id="13"/>
        <w:t>20</w:t>
      </w:r>
      <w:r w:rsidRPr="00AA5BD2">
        <w:rPr>
          <w:rFonts w:ascii="GHEA Grapalat" w:hAnsi="GHEA Grapalat"/>
        </w:rPr>
        <w:t>.</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lastRenderedPageBreak/>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A5BD2">
        <w:rPr>
          <w:rFonts w:ascii="GHEA Grapalat" w:hAnsi="GHEA Grapalat"/>
        </w:rPr>
        <w:t>ств ст</w:t>
      </w:r>
      <w:proofErr w:type="gramEnd"/>
      <w:r w:rsidRPr="00AA5BD2">
        <w:rPr>
          <w:rFonts w:ascii="GHEA Grapalat" w:hAnsi="GHEA Grapalat"/>
        </w:rPr>
        <w:t>ороны несут ответственность в порядке, установленном законодательством Республики Армения.</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DA3A61">
      <w:pPr>
        <w:widowControl w:val="0"/>
        <w:spacing w:after="160" w:line="360" w:lineRule="auto"/>
        <w:ind w:firstLine="709"/>
        <w:jc w:val="both"/>
        <w:rPr>
          <w:rFonts w:ascii="GHEA Grapalat" w:hAnsi="GHEA Grapalat"/>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0D4651">
      <w:pPr>
        <w:widowControl w:val="0"/>
        <w:spacing w:after="160" w:line="360" w:lineRule="auto"/>
        <w:ind w:firstLine="567"/>
        <w:jc w:val="both"/>
        <w:rPr>
          <w:rFonts w:ascii="GHEA Grapalat" w:hAnsi="GHEA Grapalat"/>
        </w:rPr>
      </w:pPr>
      <w:r w:rsidRPr="00AA5BD2">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AA5BD2">
        <w:rPr>
          <w:rFonts w:ascii="GHEA Grapalat" w:hAnsi="GHEA Grapalat"/>
        </w:rPr>
        <w:t>которую</w:t>
      </w:r>
      <w:proofErr w:type="gramEnd"/>
      <w:r w:rsidRPr="00AA5BD2">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DA3A61">
      <w:pPr>
        <w:widowControl w:val="0"/>
        <w:spacing w:after="160" w:line="360" w:lineRule="auto"/>
        <w:ind w:firstLine="709"/>
        <w:jc w:val="both"/>
        <w:rPr>
          <w:rFonts w:ascii="GHEA Grapalat" w:hAnsi="GHEA Grapalat"/>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8. ИНЫЕ УСЛОВИЯ</w:t>
      </w:r>
    </w:p>
    <w:p w:rsidR="00606A9F" w:rsidRPr="00AA5BD2" w:rsidRDefault="00606A9F" w:rsidP="000D4651">
      <w:pPr>
        <w:widowControl w:val="0"/>
        <w:tabs>
          <w:tab w:val="left" w:pos="1134"/>
        </w:tabs>
        <w:spacing w:after="160" w:line="360" w:lineRule="auto"/>
        <w:ind w:firstLine="567"/>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0D4651">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94120" w:rsidRPr="00AA5BD2">
        <w:rPr>
          <w:rStyle w:val="af6"/>
          <w:rFonts w:ascii="GHEA Grapalat" w:hAnsi="GHEA Grapalat"/>
        </w:rPr>
        <w:footnoteReference w:customMarkFollows="1" w:id="14"/>
        <w:t>21</w:t>
      </w:r>
      <w:r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0D4651">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proofErr w:type="gramStart"/>
      <w:r w:rsidRPr="00AA5BD2">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w:t>
      </w:r>
      <w:proofErr w:type="gramEnd"/>
      <w:r w:rsidRPr="00AA5BD2">
        <w:rPr>
          <w:rFonts w:ascii="GHEA Grapalat" w:hAnsi="GHEA Grapalat"/>
        </w:rPr>
        <w:t xml:space="preserve">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AA5BD2">
        <w:rPr>
          <w:rFonts w:ascii="GHEA Grapalat" w:hAnsi="GHEA Grapalat"/>
        </w:rPr>
        <w:t>незаключения</w:t>
      </w:r>
      <w:proofErr w:type="spellEnd"/>
      <w:r w:rsidRPr="00AA5BD2">
        <w:rPr>
          <w:rFonts w:ascii="GHEA Grapalat" w:hAnsi="GHEA Grapalat"/>
        </w:rPr>
        <w:t xml:space="preserve"> договора согласно законодательству Республики Армения о закупках. При этом</w:t>
      </w:r>
      <w:proofErr w:type="gramStart"/>
      <w:r w:rsidRPr="00AA5BD2">
        <w:rPr>
          <w:rFonts w:ascii="GHEA Grapalat" w:hAnsi="GHEA Grapalat"/>
        </w:rPr>
        <w:t>,</w:t>
      </w:r>
      <w:proofErr w:type="gramEnd"/>
      <w:r w:rsidRPr="00AA5BD2">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0D4651">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0D4651">
      <w:pPr>
        <w:widowControl w:val="0"/>
        <w:tabs>
          <w:tab w:val="left" w:pos="1134"/>
        </w:tabs>
        <w:spacing w:after="160" w:line="336" w:lineRule="auto"/>
        <w:ind w:firstLine="567"/>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0D4651">
      <w:pPr>
        <w:widowControl w:val="0"/>
        <w:spacing w:after="160" w:line="336" w:lineRule="auto"/>
        <w:ind w:firstLine="567"/>
        <w:jc w:val="both"/>
        <w:rPr>
          <w:rFonts w:ascii="GHEA Grapalat" w:hAnsi="GHEA Grapalat" w:cs="Sylfaen"/>
        </w:rPr>
      </w:pPr>
      <w:r w:rsidRPr="00AA5BD2">
        <w:rPr>
          <w:rFonts w:ascii="GHEA Grapalat" w:hAnsi="GHEA Grapalat"/>
          <w:spacing w:val="-6"/>
        </w:rPr>
        <w:t xml:space="preserve">Запрещается внесение в договор, а если цена договора факторная, то также в </w:t>
      </w:r>
      <w:r w:rsidRPr="00AA5BD2">
        <w:rPr>
          <w:rFonts w:ascii="GHEA Grapalat" w:hAnsi="GHEA Grapalat"/>
          <w:spacing w:val="-6"/>
        </w:rPr>
        <w:lastRenderedPageBreak/>
        <w:t>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0D4651">
      <w:pPr>
        <w:widowControl w:val="0"/>
        <w:spacing w:after="160" w:line="336" w:lineRule="auto"/>
        <w:ind w:firstLine="567"/>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0D4651">
      <w:pPr>
        <w:widowControl w:val="0"/>
        <w:tabs>
          <w:tab w:val="left" w:pos="1134"/>
        </w:tabs>
        <w:spacing w:after="160" w:line="336" w:lineRule="auto"/>
        <w:ind w:firstLine="567"/>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0D4651">
      <w:pPr>
        <w:widowControl w:val="0"/>
        <w:tabs>
          <w:tab w:val="left" w:pos="1134"/>
        </w:tabs>
        <w:spacing w:after="160" w:line="336" w:lineRule="auto"/>
        <w:ind w:firstLine="567"/>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B97C8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af6"/>
          <w:rFonts w:ascii="GHEA Grapalat" w:hAnsi="GHEA Grapalat"/>
        </w:rPr>
        <w:footnoteReference w:customMarkFollows="1" w:id="15"/>
        <w:t>22</w:t>
      </w:r>
      <w:r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AA5BD2">
        <w:rPr>
          <w:rStyle w:val="af6"/>
          <w:rFonts w:ascii="GHEA Grapalat" w:hAnsi="GHEA Grapalat"/>
        </w:rPr>
        <w:footnoteReference w:customMarkFollows="1" w:id="16"/>
        <w:t>23</w:t>
      </w:r>
      <w:r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В условиях надлежащего исполнения договора, выгода (сбережения) </w:t>
      </w:r>
      <w:r w:rsidRPr="00AA5BD2">
        <w:rPr>
          <w:rFonts w:ascii="GHEA Grapalat" w:hAnsi="GHEA Grapalat"/>
        </w:rPr>
        <w:lastRenderedPageBreak/>
        <w:t>или понесенные убытки сторон (Продавца или Покупателя) – это выгода или убытки, понесенные данной стороной.</w:t>
      </w:r>
    </w:p>
    <w:p w:rsidR="00606A9F" w:rsidRPr="00AA5BD2" w:rsidRDefault="00606A9F" w:rsidP="000D4651">
      <w:pPr>
        <w:widowControl w:val="0"/>
        <w:spacing w:after="160" w:line="360" w:lineRule="auto"/>
        <w:ind w:firstLine="567"/>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w:t>
      </w:r>
      <w:proofErr w:type="gramStart"/>
      <w:r w:rsidRPr="00AA5BD2">
        <w:rPr>
          <w:rFonts w:ascii="GHEA Grapalat" w:hAnsi="GHEA Grapalat"/>
        </w:rPr>
        <w:t>ств ст</w:t>
      </w:r>
      <w:proofErr w:type="gramEnd"/>
      <w:r w:rsidRPr="00AA5BD2">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AA5BD2">
        <w:rPr>
          <w:rFonts w:ascii="GHEA Grapalat" w:hAnsi="GHEA Grapalat"/>
        </w:rPr>
        <w:t>www.procurement.am</w:t>
      </w:r>
      <w:proofErr w:type="spellEnd"/>
      <w:r w:rsidRPr="00AA5BD2">
        <w:rPr>
          <w:rFonts w:ascii="GHEA Grapalat" w:hAnsi="GHEA Grapalat"/>
        </w:rPr>
        <w:t xml:space="preserve">, с указанием даты опубликования. Продавец считается надлежащим </w:t>
      </w:r>
      <w:proofErr w:type="gramStart"/>
      <w:r w:rsidRPr="00AA5BD2">
        <w:rPr>
          <w:rFonts w:ascii="GHEA Grapalat" w:hAnsi="GHEA Grapalat"/>
        </w:rPr>
        <w:t>образом</w:t>
      </w:r>
      <w:proofErr w:type="gramEnd"/>
      <w:r w:rsidRPr="00AA5BD2">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Споры, возникшие в связи с договором,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Договор составлен на _____ страницах, заключается в двух экземплярах, имеющих равную юридическую силу, каждой стороне </w:t>
      </w:r>
      <w:r w:rsidRPr="00AA5BD2">
        <w:rPr>
          <w:rFonts w:ascii="GHEA Grapalat" w:hAnsi="GHEA Grapalat"/>
        </w:rPr>
        <w:lastRenderedPageBreak/>
        <w:t>предоставляется по одному экземпляру. Приложения № 1, № 2, № 3 и № 3.1 к договору считаются неотъемлемой частью договора.</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8.15</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AA5BD2">
        <w:rPr>
          <w:rStyle w:val="af6"/>
          <w:rFonts w:ascii="GHEA Grapalat" w:hAnsi="GHEA Grapalat"/>
        </w:rPr>
        <w:footnoteReference w:customMarkFollows="1" w:id="17"/>
        <w:t>24</w:t>
      </w:r>
    </w:p>
    <w:p w:rsidR="00606A9F" w:rsidRPr="00AA5BD2" w:rsidRDefault="00606A9F" w:rsidP="000D4651">
      <w:pPr>
        <w:widowControl w:val="0"/>
        <w:spacing w:after="160" w:line="360" w:lineRule="auto"/>
        <w:ind w:firstLine="567"/>
        <w:jc w:val="both"/>
        <w:rPr>
          <w:rFonts w:ascii="GHEA Grapalat" w:hAnsi="GHEA Grapalat"/>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Pr="00AA5BD2" w:rsidRDefault="00D93375" w:rsidP="008818E3">
            <w:pPr>
              <w:widowControl w:val="0"/>
              <w:spacing w:after="160" w:line="360" w:lineRule="auto"/>
              <w:jc w:val="center"/>
              <w:rPr>
                <w:rFonts w:ascii="GHEA Grapalat" w:hAnsi="GHEA Grapalat" w:cs="Sylfaen"/>
                <w:b/>
                <w:bCs/>
              </w:rPr>
            </w:pPr>
            <w:r w:rsidRPr="00AA5BD2">
              <w:rPr>
                <w:rFonts w:ascii="GHEA Grapalat" w:hAnsi="GHEA Grapalat"/>
                <w:b/>
              </w:rPr>
              <w:t>ПОКУПАТЕЛЬ</w:t>
            </w:r>
          </w:p>
          <w:p w:rsidR="00D93375" w:rsidRPr="00AA5BD2" w:rsidRDefault="00D93375" w:rsidP="008818E3">
            <w:pPr>
              <w:widowControl w:val="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8818E3">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D93375" w:rsidRPr="00AA5BD2" w:rsidRDefault="00D93375" w:rsidP="008818E3">
            <w:pPr>
              <w:widowControl w:val="0"/>
              <w:spacing w:after="160" w:line="360" w:lineRule="auto"/>
              <w:jc w:val="center"/>
              <w:rPr>
                <w:rFonts w:ascii="GHEA Grapalat" w:hAnsi="GHEA Grapalat"/>
              </w:rPr>
            </w:pPr>
            <w:r w:rsidRPr="00AA5BD2">
              <w:rPr>
                <w:rFonts w:ascii="GHEA Grapalat" w:hAnsi="GHEA Grapalat"/>
              </w:rPr>
              <w:t>М. П.</w:t>
            </w:r>
          </w:p>
        </w:tc>
        <w:tc>
          <w:tcPr>
            <w:tcW w:w="760" w:type="dxa"/>
          </w:tcPr>
          <w:p w:rsidR="00D93375" w:rsidRPr="00AA5BD2" w:rsidRDefault="00D93375" w:rsidP="008818E3">
            <w:pPr>
              <w:widowControl w:val="0"/>
              <w:spacing w:after="160" w:line="360" w:lineRule="auto"/>
              <w:jc w:val="center"/>
              <w:rPr>
                <w:rFonts w:ascii="GHEA Grapalat" w:hAnsi="GHEA Grapalat"/>
              </w:rPr>
            </w:pPr>
          </w:p>
        </w:tc>
        <w:tc>
          <w:tcPr>
            <w:tcW w:w="4343" w:type="dxa"/>
          </w:tcPr>
          <w:p w:rsidR="00D93375" w:rsidRPr="00AA5BD2" w:rsidRDefault="00D93375" w:rsidP="008818E3">
            <w:pPr>
              <w:widowControl w:val="0"/>
              <w:spacing w:after="160" w:line="360" w:lineRule="auto"/>
              <w:jc w:val="center"/>
              <w:rPr>
                <w:rFonts w:ascii="GHEA Grapalat" w:hAnsi="GHEA Grapalat" w:cs="Sylfaen"/>
                <w:b/>
                <w:bCs/>
              </w:rPr>
            </w:pPr>
            <w:r w:rsidRPr="00AA5BD2">
              <w:rPr>
                <w:rFonts w:ascii="GHEA Grapalat" w:hAnsi="GHEA Grapalat"/>
                <w:b/>
              </w:rPr>
              <w:t>ПРОДАВЕЦ</w:t>
            </w:r>
          </w:p>
          <w:p w:rsidR="00D93375" w:rsidRPr="00AA5BD2" w:rsidRDefault="00D93375" w:rsidP="008818E3">
            <w:pPr>
              <w:widowControl w:val="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8818E3">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D93375" w:rsidRPr="00AA5BD2" w:rsidRDefault="00D93375" w:rsidP="008818E3">
            <w:pPr>
              <w:widowControl w:val="0"/>
              <w:spacing w:after="160" w:line="360" w:lineRule="auto"/>
              <w:jc w:val="center"/>
              <w:rPr>
                <w:rFonts w:ascii="GHEA Grapalat" w:hAnsi="GHEA Grapalat"/>
              </w:rPr>
            </w:pPr>
            <w:r w:rsidRPr="00AA5BD2">
              <w:rPr>
                <w:rFonts w:ascii="GHEA Grapalat" w:hAnsi="GHEA Grapalat"/>
              </w:rPr>
              <w:t>М. П.</w:t>
            </w:r>
          </w:p>
        </w:tc>
      </w:tr>
    </w:tbl>
    <w:p w:rsidR="00606A9F" w:rsidRPr="00AA5BD2" w:rsidRDefault="00606A9F" w:rsidP="00DA3A61">
      <w:pPr>
        <w:widowControl w:val="0"/>
        <w:spacing w:after="160" w:line="360" w:lineRule="auto"/>
        <w:ind w:firstLine="709"/>
        <w:jc w:val="both"/>
        <w:rPr>
          <w:rFonts w:ascii="GHEA Grapalat" w:hAnsi="GHEA Grapalat"/>
        </w:rPr>
      </w:pPr>
    </w:p>
    <w:p w:rsidR="00606A9F" w:rsidRPr="00AA5BD2" w:rsidRDefault="00606A9F" w:rsidP="00DA3A61">
      <w:pPr>
        <w:widowControl w:val="0"/>
        <w:spacing w:after="160" w:line="360" w:lineRule="auto"/>
        <w:ind w:firstLine="720"/>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DA3A61">
      <w:pPr>
        <w:widowControl w:val="0"/>
        <w:spacing w:after="160" w:line="360" w:lineRule="auto"/>
        <w:rPr>
          <w:rFonts w:ascii="GHEA Grapalat" w:hAnsi="GHEA Grapalat"/>
        </w:rPr>
      </w:pPr>
    </w:p>
    <w:p w:rsidR="00606A9F" w:rsidRPr="00AA5BD2" w:rsidRDefault="00606A9F" w:rsidP="00DA3A61">
      <w:pPr>
        <w:widowControl w:val="0"/>
        <w:spacing w:after="160" w:line="360" w:lineRule="auto"/>
        <w:rPr>
          <w:rFonts w:ascii="GHEA Grapalat" w:hAnsi="GHEA Grapalat"/>
        </w:rPr>
      </w:pPr>
    </w:p>
    <w:p w:rsidR="00606A9F" w:rsidRPr="00AA5BD2" w:rsidRDefault="00606A9F" w:rsidP="00DA3A61">
      <w:pPr>
        <w:widowControl w:val="0"/>
        <w:spacing w:after="160" w:line="360" w:lineRule="auto"/>
        <w:jc w:val="right"/>
        <w:rPr>
          <w:rFonts w:ascii="GHEA Grapalat" w:hAnsi="GHEA Grapalat"/>
        </w:rPr>
        <w:sectPr w:rsidR="00606A9F" w:rsidRPr="00AA5BD2" w:rsidSect="00C6146A">
          <w:footerReference w:type="default" r:id="rId13"/>
          <w:pgSz w:w="11906" w:h="16838" w:code="9"/>
          <w:pgMar w:top="1276" w:right="1418" w:bottom="1418" w:left="1418" w:header="562" w:footer="562" w:gutter="0"/>
          <w:cols w:space="720"/>
          <w:titlePg/>
          <w:docGrid w:linePitch="326"/>
        </w:sectPr>
      </w:pP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jc w:val="center"/>
        <w:rPr>
          <w:rFonts w:ascii="GHEA Grapalat" w:hAnsi="GHEA Grapalat"/>
        </w:rPr>
      </w:pP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af6"/>
          <w:rFonts w:ascii="GHEA Grapalat" w:hAnsi="GHEA Grapalat"/>
        </w:rPr>
        <w:footnoteReference w:customMarkFollows="1" w:id="18"/>
        <w:sym w:font="Symbol" w:char="F02A"/>
      </w:r>
    </w:p>
    <w:p w:rsidR="00606A9F" w:rsidRPr="00AA5BD2" w:rsidRDefault="00606A9F" w:rsidP="000D4651">
      <w:pPr>
        <w:widowControl w:val="0"/>
        <w:spacing w:after="160" w:line="360" w:lineRule="auto"/>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8"/>
        <w:gridCol w:w="1453"/>
        <w:gridCol w:w="1605"/>
        <w:gridCol w:w="409"/>
        <w:gridCol w:w="351"/>
        <w:gridCol w:w="766"/>
        <w:gridCol w:w="1395"/>
        <w:gridCol w:w="943"/>
        <w:gridCol w:w="1239"/>
        <w:gridCol w:w="138"/>
        <w:gridCol w:w="1080"/>
        <w:gridCol w:w="983"/>
        <w:gridCol w:w="605"/>
        <w:gridCol w:w="1070"/>
        <w:gridCol w:w="703"/>
      </w:tblGrid>
      <w:tr w:rsidR="00606A9F" w:rsidRPr="00AA5BD2" w:rsidTr="001939BE">
        <w:trPr>
          <w:jc w:val="center"/>
        </w:trPr>
        <w:tc>
          <w:tcPr>
            <w:tcW w:w="14218" w:type="dxa"/>
            <w:gridSpan w:val="15"/>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1939BE" w:rsidRPr="00AA5BD2" w:rsidTr="001939BE">
        <w:trPr>
          <w:trHeight w:val="219"/>
          <w:jc w:val="center"/>
        </w:trPr>
        <w:tc>
          <w:tcPr>
            <w:tcW w:w="1478"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453" w:type="dxa"/>
            <w:vMerge w:val="restart"/>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2014" w:type="dxa"/>
            <w:gridSpan w:val="2"/>
            <w:vMerge w:val="restart"/>
            <w:vAlign w:val="center"/>
          </w:tcPr>
          <w:p w:rsidR="001939BE" w:rsidRPr="00AA5BD2" w:rsidRDefault="001939BE" w:rsidP="001939BE">
            <w:pPr>
              <w:widowControl w:val="0"/>
              <w:spacing w:after="120"/>
              <w:jc w:val="center"/>
              <w:rPr>
                <w:rFonts w:ascii="GHEA Grapalat" w:hAnsi="GHEA Grapalat"/>
                <w:sz w:val="16"/>
                <w:szCs w:val="16"/>
                <w:lang w:val="en-US"/>
              </w:rPr>
            </w:pPr>
            <w:r w:rsidRPr="00AA5BD2">
              <w:rPr>
                <w:rFonts w:ascii="GHEA Grapalat" w:hAnsi="GHEA Grapalat"/>
                <w:sz w:val="16"/>
                <w:szCs w:val="16"/>
              </w:rPr>
              <w:t xml:space="preserve">наименование </w:t>
            </w:r>
          </w:p>
        </w:tc>
        <w:tc>
          <w:tcPr>
            <w:tcW w:w="1117" w:type="dxa"/>
            <w:gridSpan w:val="2"/>
            <w:vMerge w:val="restart"/>
            <w:vAlign w:val="center"/>
          </w:tcPr>
          <w:p w:rsidR="001939BE" w:rsidRPr="00AA5BD2" w:rsidRDefault="001939BE" w:rsidP="001939BE">
            <w:pPr>
              <w:widowControl w:val="0"/>
              <w:spacing w:after="120"/>
              <w:jc w:val="center"/>
              <w:rPr>
                <w:rFonts w:ascii="GHEA Grapalat" w:hAnsi="GHEA Grapalat"/>
                <w:sz w:val="16"/>
                <w:szCs w:val="16"/>
              </w:rPr>
            </w:pPr>
            <w:r w:rsidRPr="00AA5BD2">
              <w:rPr>
                <w:rFonts w:ascii="GHEA Grapalat" w:hAnsi="GHEA Grapalat"/>
                <w:sz w:val="16"/>
                <w:szCs w:val="16"/>
              </w:rPr>
              <w:t xml:space="preserve">наименование производителя </w:t>
            </w:r>
          </w:p>
        </w:tc>
        <w:tc>
          <w:tcPr>
            <w:tcW w:w="1395"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техническая характеристика</w:t>
            </w:r>
          </w:p>
        </w:tc>
        <w:tc>
          <w:tcPr>
            <w:tcW w:w="943" w:type="dxa"/>
            <w:vMerge w:val="restart"/>
            <w:vAlign w:val="center"/>
          </w:tcPr>
          <w:p w:rsidR="001939BE" w:rsidRPr="001939BE" w:rsidRDefault="001939BE" w:rsidP="000E6A49">
            <w:pPr>
              <w:jc w:val="center"/>
              <w:rPr>
                <w:rFonts w:ascii="GHEA Grapalat" w:hAnsi="GHEA Grapalat"/>
                <w:sz w:val="16"/>
                <w:szCs w:val="16"/>
              </w:rPr>
            </w:pPr>
            <w:r w:rsidRPr="001939BE">
              <w:rPr>
                <w:rFonts w:ascii="GHEA Grapalat" w:hAnsi="GHEA Grapalat"/>
                <w:sz w:val="16"/>
                <w:szCs w:val="16"/>
              </w:rPr>
              <w:t>единица измерения</w:t>
            </w:r>
          </w:p>
          <w:p w:rsidR="001939BE" w:rsidRPr="001939BE" w:rsidRDefault="001939BE" w:rsidP="000E6A49">
            <w:pPr>
              <w:jc w:val="center"/>
              <w:rPr>
                <w:rFonts w:ascii="GHEA Grapalat" w:hAnsi="GHEA Grapalat"/>
                <w:sz w:val="16"/>
                <w:szCs w:val="16"/>
              </w:rPr>
            </w:pPr>
            <w:r w:rsidRPr="001939BE">
              <w:rPr>
                <w:rFonts w:ascii="GHEA Grapalat" w:hAnsi="GHEA Grapalat"/>
                <w:sz w:val="16"/>
                <w:szCs w:val="16"/>
              </w:rPr>
              <w:t>кг</w:t>
            </w:r>
          </w:p>
        </w:tc>
        <w:tc>
          <w:tcPr>
            <w:tcW w:w="1377" w:type="dxa"/>
            <w:gridSpan w:val="2"/>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цена единицы/</w:t>
            </w:r>
            <w:proofErr w:type="spellStart"/>
            <w:r w:rsidRPr="00AA5BD2">
              <w:rPr>
                <w:rFonts w:ascii="GHEA Grapalat" w:hAnsi="GHEA Grapalat"/>
                <w:sz w:val="16"/>
                <w:szCs w:val="16"/>
              </w:rPr>
              <w:t>драмов</w:t>
            </w:r>
            <w:proofErr w:type="spellEnd"/>
            <w:r w:rsidRPr="00AA5BD2">
              <w:rPr>
                <w:rFonts w:ascii="GHEA Grapalat" w:hAnsi="GHEA Grapalat"/>
                <w:sz w:val="16"/>
                <w:szCs w:val="16"/>
              </w:rPr>
              <w:t xml:space="preserve"> РА</w:t>
            </w:r>
          </w:p>
        </w:tc>
        <w:tc>
          <w:tcPr>
            <w:tcW w:w="1080"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общая цена/</w:t>
            </w:r>
            <w:proofErr w:type="spellStart"/>
            <w:r w:rsidRPr="00AA5BD2">
              <w:rPr>
                <w:rFonts w:ascii="GHEA Grapalat" w:hAnsi="GHEA Grapalat"/>
                <w:sz w:val="16"/>
                <w:szCs w:val="16"/>
              </w:rPr>
              <w:t>драмов</w:t>
            </w:r>
            <w:proofErr w:type="spellEnd"/>
            <w:r w:rsidRPr="00AA5BD2">
              <w:rPr>
                <w:rFonts w:ascii="GHEA Grapalat" w:hAnsi="GHEA Grapalat"/>
                <w:sz w:val="16"/>
                <w:szCs w:val="16"/>
              </w:rPr>
              <w:t xml:space="preserve"> РА</w:t>
            </w:r>
          </w:p>
        </w:tc>
        <w:tc>
          <w:tcPr>
            <w:tcW w:w="983"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общее количество</w:t>
            </w:r>
          </w:p>
        </w:tc>
        <w:tc>
          <w:tcPr>
            <w:tcW w:w="2378" w:type="dxa"/>
            <w:gridSpan w:val="3"/>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поставка</w:t>
            </w:r>
          </w:p>
        </w:tc>
      </w:tr>
      <w:tr w:rsidR="001939BE" w:rsidRPr="00AA5BD2" w:rsidTr="001939BE">
        <w:trPr>
          <w:trHeight w:val="445"/>
          <w:jc w:val="center"/>
        </w:trPr>
        <w:tc>
          <w:tcPr>
            <w:tcW w:w="1478"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45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2014" w:type="dxa"/>
            <w:gridSpan w:val="2"/>
            <w:vMerge/>
            <w:vAlign w:val="center"/>
          </w:tcPr>
          <w:p w:rsidR="001939BE" w:rsidRPr="00AA5BD2" w:rsidRDefault="001939BE" w:rsidP="000D4651">
            <w:pPr>
              <w:widowControl w:val="0"/>
              <w:spacing w:after="120"/>
              <w:jc w:val="center"/>
              <w:rPr>
                <w:rFonts w:ascii="GHEA Grapalat" w:hAnsi="GHEA Grapalat"/>
                <w:sz w:val="16"/>
                <w:szCs w:val="16"/>
              </w:rPr>
            </w:pPr>
          </w:p>
        </w:tc>
        <w:tc>
          <w:tcPr>
            <w:tcW w:w="1117" w:type="dxa"/>
            <w:gridSpan w:val="2"/>
            <w:vMerge/>
            <w:vAlign w:val="center"/>
          </w:tcPr>
          <w:p w:rsidR="001939BE" w:rsidRPr="00AA5BD2" w:rsidRDefault="001939BE" w:rsidP="000D4651">
            <w:pPr>
              <w:widowControl w:val="0"/>
              <w:spacing w:after="120"/>
              <w:jc w:val="center"/>
              <w:rPr>
                <w:rFonts w:ascii="GHEA Grapalat" w:hAnsi="GHEA Grapalat"/>
                <w:sz w:val="16"/>
                <w:szCs w:val="16"/>
              </w:rPr>
            </w:pPr>
          </w:p>
        </w:tc>
        <w:tc>
          <w:tcPr>
            <w:tcW w:w="1395"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94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377" w:type="dxa"/>
            <w:gridSpan w:val="2"/>
            <w:vMerge/>
            <w:vAlign w:val="center"/>
          </w:tcPr>
          <w:p w:rsidR="001939BE" w:rsidRPr="00AA5BD2" w:rsidRDefault="001939BE" w:rsidP="000D4651">
            <w:pPr>
              <w:widowControl w:val="0"/>
              <w:spacing w:after="120"/>
              <w:jc w:val="center"/>
              <w:rPr>
                <w:rFonts w:ascii="GHEA Grapalat" w:hAnsi="GHEA Grapalat"/>
                <w:sz w:val="16"/>
                <w:szCs w:val="16"/>
              </w:rPr>
            </w:pPr>
          </w:p>
        </w:tc>
        <w:tc>
          <w:tcPr>
            <w:tcW w:w="1080"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98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605" w:type="dxa"/>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адрес</w:t>
            </w:r>
          </w:p>
        </w:tc>
        <w:tc>
          <w:tcPr>
            <w:tcW w:w="1070" w:type="dxa"/>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подлежащее поставке количество товара</w:t>
            </w:r>
          </w:p>
        </w:tc>
        <w:tc>
          <w:tcPr>
            <w:tcW w:w="703" w:type="dxa"/>
            <w:vAlign w:val="center"/>
          </w:tcPr>
          <w:p w:rsidR="001939BE" w:rsidRPr="00AA5BD2" w:rsidRDefault="001939BE" w:rsidP="000D4651">
            <w:pPr>
              <w:widowControl w:val="0"/>
              <w:spacing w:after="120"/>
              <w:jc w:val="center"/>
              <w:rPr>
                <w:rFonts w:ascii="GHEA Grapalat" w:hAnsi="GHEA Grapalat"/>
                <w:sz w:val="16"/>
                <w:szCs w:val="16"/>
                <w:lang w:val="en-US"/>
              </w:rPr>
            </w:pPr>
            <w:r w:rsidRPr="00AA5BD2">
              <w:rPr>
                <w:rFonts w:ascii="GHEA Grapalat" w:hAnsi="GHEA Grapalat"/>
                <w:sz w:val="16"/>
                <w:szCs w:val="16"/>
              </w:rPr>
              <w:t>Срок</w:t>
            </w:r>
            <w:r w:rsidRPr="00AA5BD2">
              <w:rPr>
                <w:rStyle w:val="af6"/>
                <w:rFonts w:ascii="GHEA Grapalat" w:hAnsi="GHEA Grapalat"/>
                <w:sz w:val="16"/>
                <w:szCs w:val="16"/>
              </w:rPr>
              <w:footnoteReference w:customMarkFollows="1" w:id="19"/>
              <w:sym w:font="Symbol" w:char="F02A"/>
            </w:r>
            <w:r w:rsidRPr="00AA5BD2">
              <w:rPr>
                <w:rStyle w:val="af6"/>
                <w:rFonts w:ascii="GHEA Grapalat" w:hAnsi="GHEA Grapalat"/>
                <w:sz w:val="16"/>
                <w:szCs w:val="16"/>
              </w:rPr>
              <w:sym w:font="Symbol" w:char="F02A"/>
            </w:r>
            <w:r w:rsidRPr="00AA5BD2">
              <w:rPr>
                <w:rStyle w:val="af6"/>
                <w:rFonts w:ascii="GHEA Grapalat" w:hAnsi="GHEA Grapalat"/>
                <w:sz w:val="16"/>
                <w:szCs w:val="16"/>
              </w:rPr>
              <w:sym w:font="Symbol" w:char="F02A"/>
            </w: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1</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15112000</w:t>
            </w:r>
          </w:p>
        </w:tc>
        <w:tc>
          <w:tcPr>
            <w:tcW w:w="2014" w:type="dxa"/>
            <w:gridSpan w:val="2"/>
            <w:vAlign w:val="center"/>
          </w:tcPr>
          <w:p w:rsidR="005056B4" w:rsidRPr="006147E5" w:rsidRDefault="005056B4" w:rsidP="000E6A49">
            <w:pPr>
              <w:rPr>
                <w:rFonts w:ascii="Calibri" w:hAnsi="Calibri" w:cs="Calibri"/>
                <w:sz w:val="22"/>
                <w:szCs w:val="22"/>
              </w:rPr>
            </w:pPr>
            <w:r w:rsidRPr="00A35574">
              <w:rPr>
                <w:rFonts w:ascii="Sylfaen" w:hAnsi="Sylfaen" w:cs="Sylfaen"/>
                <w:sz w:val="22"/>
                <w:szCs w:val="22"/>
              </w:rPr>
              <w:t>Куриная грудка</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Sylfaen"/>
                <w:bCs/>
                <w:color w:val="000000"/>
                <w:sz w:val="18"/>
                <w:szCs w:val="18"/>
              </w:rPr>
            </w:pPr>
            <w:r w:rsidRPr="00A35574">
              <w:rPr>
                <w:rFonts w:ascii="Sylfaen" w:hAnsi="Sylfaen" w:cs="Sylfaen"/>
                <w:bCs/>
                <w:sz w:val="18"/>
                <w:szCs w:val="18"/>
                <w:lang w:val="hy-AM"/>
              </w:rPr>
              <w:t>Куриная грудка, замороженная</w:t>
            </w:r>
            <w:r w:rsidRPr="007B2243">
              <w:rPr>
                <w:rFonts w:ascii="Sylfaen" w:hAnsi="Sylfaen" w:cs="Sylfaen"/>
                <w:bCs/>
                <w:sz w:val="18"/>
                <w:szCs w:val="18"/>
              </w:rPr>
              <w:t xml:space="preserve"> с</w:t>
            </w:r>
            <w:r w:rsidRPr="00A35574">
              <w:rPr>
                <w:rFonts w:ascii="Sylfaen" w:hAnsi="Sylfaen" w:cs="Sylfaen"/>
                <w:bCs/>
                <w:sz w:val="18"/>
                <w:szCs w:val="18"/>
                <w:lang w:val="hy-AM"/>
              </w:rPr>
              <w:t xml:space="preserve"> костью, чистая, </w:t>
            </w:r>
            <w:r w:rsidRPr="007B2243">
              <w:rPr>
                <w:rFonts w:ascii="Sylfaen" w:hAnsi="Sylfaen" w:cs="Sylfaen"/>
                <w:bCs/>
                <w:sz w:val="18"/>
                <w:szCs w:val="18"/>
              </w:rPr>
              <w:t>без крови</w:t>
            </w:r>
            <w:r w:rsidRPr="00A35574">
              <w:rPr>
                <w:rFonts w:ascii="Sylfaen" w:hAnsi="Sylfaen" w:cs="Sylfaen"/>
                <w:bCs/>
                <w:sz w:val="18"/>
                <w:szCs w:val="18"/>
                <w:lang w:val="hy-AM"/>
              </w:rPr>
              <w:t>, без посторонних запахов, ГОСТ 25391-82.-4.9-</w:t>
            </w:r>
            <w:r w:rsidRPr="00A35574">
              <w:rPr>
                <w:rFonts w:ascii="Sylfaen" w:hAnsi="Sylfaen" w:cs="Sylfaen"/>
                <w:bCs/>
                <w:sz w:val="18"/>
                <w:szCs w:val="18"/>
                <w:lang w:val="hy-AM"/>
              </w:rPr>
              <w:lastRenderedPageBreak/>
              <w:t>01-2010 согласно статье 9 Закона РА "о гигиенических нормативах и безопасности продуктов питания"</w:t>
            </w:r>
          </w:p>
        </w:tc>
        <w:tc>
          <w:tcPr>
            <w:tcW w:w="943" w:type="dxa"/>
            <w:vAlign w:val="center"/>
          </w:tcPr>
          <w:p w:rsidR="005056B4" w:rsidRPr="007B2243" w:rsidRDefault="005056B4" w:rsidP="000E6A49">
            <w:pPr>
              <w:jc w:val="center"/>
              <w:rPr>
                <w:rFonts w:ascii="Sylfaen" w:hAnsi="Sylfaen" w:cs="Sylfaen"/>
                <w:sz w:val="22"/>
                <w:szCs w:val="22"/>
              </w:rPr>
            </w:pPr>
            <w:r w:rsidRPr="007B2243">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50</w:t>
            </w:r>
          </w:p>
        </w:tc>
        <w:tc>
          <w:tcPr>
            <w:tcW w:w="605" w:type="dxa"/>
          </w:tcPr>
          <w:p w:rsidR="005056B4" w:rsidRPr="000E6A49" w:rsidRDefault="005056B4" w:rsidP="000D4651">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50</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7B2243" w:rsidRDefault="005056B4" w:rsidP="000E6A49">
            <w:pPr>
              <w:jc w:val="center"/>
              <w:rPr>
                <w:rFonts w:ascii="Sylfaen" w:hAnsi="Sylfaen" w:cs="Sylfaen"/>
                <w:sz w:val="22"/>
                <w:szCs w:val="22"/>
              </w:rPr>
            </w:pPr>
            <w:r w:rsidRPr="007B2243">
              <w:rPr>
                <w:rFonts w:ascii="Sylfaen" w:hAnsi="Sylfaen" w:cs="Sylfaen"/>
                <w:sz w:val="22"/>
                <w:szCs w:val="22"/>
              </w:rPr>
              <w:lastRenderedPageBreak/>
              <w:t>2</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15112150</w:t>
            </w:r>
          </w:p>
        </w:tc>
        <w:tc>
          <w:tcPr>
            <w:tcW w:w="2014" w:type="dxa"/>
            <w:gridSpan w:val="2"/>
            <w:vAlign w:val="center"/>
          </w:tcPr>
          <w:p w:rsidR="005056B4" w:rsidRPr="006147E5" w:rsidRDefault="005056B4" w:rsidP="000E6A49">
            <w:pPr>
              <w:rPr>
                <w:rFonts w:ascii="Calibri" w:hAnsi="Calibri" w:cs="Calibri"/>
                <w:sz w:val="22"/>
                <w:szCs w:val="22"/>
              </w:rPr>
            </w:pPr>
            <w:r w:rsidRPr="00A35574">
              <w:rPr>
                <w:rFonts w:ascii="Sylfaen" w:hAnsi="Sylfaen" w:cs="Sylfaen"/>
                <w:sz w:val="22"/>
                <w:szCs w:val="22"/>
              </w:rPr>
              <w:t>Курица целая</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Sylfaen"/>
                <w:bCs/>
                <w:color w:val="000000"/>
                <w:sz w:val="18"/>
                <w:szCs w:val="18"/>
              </w:rPr>
            </w:pPr>
            <w:r w:rsidRPr="00A35574">
              <w:rPr>
                <w:rFonts w:ascii="Sylfaen" w:hAnsi="Sylfaen" w:cs="Sylfaen"/>
                <w:bCs/>
                <w:sz w:val="18"/>
                <w:szCs w:val="18"/>
                <w:lang w:val="hy-AM"/>
              </w:rPr>
              <w:t xml:space="preserve">Куриные туши заморожены без </w:t>
            </w:r>
            <w:r w:rsidRPr="007B2243">
              <w:rPr>
                <w:rFonts w:ascii="Sylfaen" w:hAnsi="Sylfaen" w:cs="Sylfaen"/>
                <w:bCs/>
                <w:sz w:val="18"/>
                <w:szCs w:val="18"/>
              </w:rPr>
              <w:t>внутренности</w:t>
            </w:r>
            <w:r w:rsidRPr="00A35574">
              <w:rPr>
                <w:rFonts w:ascii="Sylfaen" w:hAnsi="Sylfaen" w:cs="Sylfaen"/>
                <w:bCs/>
                <w:sz w:val="18"/>
                <w:szCs w:val="18"/>
                <w:lang w:val="hy-AM"/>
              </w:rPr>
              <w:t xml:space="preserve">, чистые, </w:t>
            </w:r>
            <w:r w:rsidRPr="007B2243">
              <w:rPr>
                <w:rFonts w:ascii="Sylfaen" w:hAnsi="Sylfaen" w:cs="Sylfaen"/>
                <w:bCs/>
                <w:sz w:val="18"/>
                <w:szCs w:val="18"/>
              </w:rPr>
              <w:t>без крови</w:t>
            </w:r>
            <w:r w:rsidRPr="00A35574">
              <w:rPr>
                <w:rFonts w:ascii="Sylfaen" w:hAnsi="Sylfaen" w:cs="Sylfaen"/>
                <w:bCs/>
                <w:sz w:val="18"/>
                <w:szCs w:val="18"/>
                <w:lang w:val="hy-AM"/>
              </w:rPr>
              <w:t>, без посторонних запахов, ГОСТ 25391-82.-4.9-01-2010 согласно статье 9 Закона РА "о гигиенических нормативах и безопасности продуктов питания"</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штук</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250</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250</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7B2243" w:rsidRDefault="005056B4" w:rsidP="000E6A49">
            <w:pPr>
              <w:jc w:val="center"/>
              <w:rPr>
                <w:rFonts w:ascii="Sylfaen" w:hAnsi="Sylfaen" w:cs="Sylfaen"/>
                <w:sz w:val="22"/>
                <w:szCs w:val="22"/>
              </w:rPr>
            </w:pPr>
            <w:r w:rsidRPr="007B2243">
              <w:rPr>
                <w:rFonts w:ascii="Sylfaen" w:hAnsi="Sylfaen" w:cs="Sylfaen"/>
                <w:sz w:val="22"/>
                <w:szCs w:val="22"/>
              </w:rPr>
              <w:t>3</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3142510</w:t>
            </w:r>
          </w:p>
        </w:tc>
        <w:tc>
          <w:tcPr>
            <w:tcW w:w="2014" w:type="dxa"/>
            <w:gridSpan w:val="2"/>
            <w:vAlign w:val="center"/>
          </w:tcPr>
          <w:p w:rsidR="005056B4" w:rsidRPr="007B2243" w:rsidRDefault="005056B4" w:rsidP="000E6A49">
            <w:pPr>
              <w:rPr>
                <w:rFonts w:ascii="Calibri" w:hAnsi="Calibri" w:cs="Calibri"/>
                <w:sz w:val="22"/>
                <w:szCs w:val="22"/>
              </w:rPr>
            </w:pPr>
            <w:r w:rsidRPr="007B2243">
              <w:rPr>
                <w:rFonts w:ascii="Sylfaen" w:hAnsi="Sylfaen" w:cs="Sylfaen"/>
                <w:sz w:val="22"/>
                <w:szCs w:val="22"/>
              </w:rPr>
              <w:t>Яйцо</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Calibri"/>
                <w:bCs/>
                <w:color w:val="000000"/>
                <w:sz w:val="18"/>
                <w:szCs w:val="18"/>
              </w:rPr>
            </w:pPr>
            <w:r w:rsidRPr="00A35574">
              <w:rPr>
                <w:rFonts w:ascii="Arial" w:hAnsi="Arial" w:cs="Arial"/>
                <w:sz w:val="18"/>
                <w:szCs w:val="18"/>
              </w:rPr>
              <w:t>Срок</w:t>
            </w:r>
            <w:r w:rsidRPr="00A35574">
              <w:rPr>
                <w:rFonts w:ascii="Arial LatArm" w:hAnsi="Arial LatArm" w:cs="Arial LatArm"/>
                <w:sz w:val="18"/>
                <w:szCs w:val="18"/>
              </w:rPr>
              <w:t xml:space="preserve"> </w:t>
            </w:r>
            <w:r w:rsidRPr="00A35574">
              <w:rPr>
                <w:rFonts w:ascii="Arial" w:hAnsi="Arial" w:cs="Arial"/>
                <w:sz w:val="18"/>
                <w:szCs w:val="18"/>
              </w:rPr>
              <w:t>хранения</w:t>
            </w:r>
            <w:r w:rsidRPr="00A35574">
              <w:rPr>
                <w:rFonts w:ascii="Arial LatArm" w:hAnsi="Arial LatArm" w:cs="Arial LatArm"/>
                <w:sz w:val="18"/>
                <w:szCs w:val="18"/>
              </w:rPr>
              <w:t xml:space="preserve"> </w:t>
            </w:r>
            <w:r w:rsidRPr="00A35574">
              <w:rPr>
                <w:rFonts w:ascii="Arial" w:hAnsi="Arial" w:cs="Arial"/>
                <w:sz w:val="18"/>
                <w:szCs w:val="18"/>
              </w:rPr>
              <w:t>диетического</w:t>
            </w:r>
            <w:r w:rsidRPr="00A35574">
              <w:rPr>
                <w:rFonts w:ascii="Arial LatArm" w:hAnsi="Arial LatArm" w:cs="Arial LatArm"/>
                <w:sz w:val="18"/>
                <w:szCs w:val="18"/>
              </w:rPr>
              <w:t xml:space="preserve"> </w:t>
            </w:r>
            <w:r w:rsidRPr="00A35574">
              <w:rPr>
                <w:rFonts w:ascii="Arial" w:hAnsi="Arial" w:cs="Arial"/>
                <w:sz w:val="18"/>
                <w:szCs w:val="18"/>
              </w:rPr>
              <w:t>яйца</w:t>
            </w:r>
            <w:r w:rsidRPr="00A35574">
              <w:rPr>
                <w:rFonts w:ascii="Arial LatArm" w:hAnsi="Arial LatArm" w:cs="Arial LatArm"/>
                <w:sz w:val="18"/>
                <w:szCs w:val="18"/>
              </w:rPr>
              <w:t xml:space="preserve">-7 </w:t>
            </w:r>
            <w:r w:rsidRPr="00A35574">
              <w:rPr>
                <w:rFonts w:ascii="Arial" w:hAnsi="Arial" w:cs="Arial"/>
                <w:sz w:val="18"/>
                <w:szCs w:val="18"/>
              </w:rPr>
              <w:t>дней</w:t>
            </w:r>
            <w:r w:rsidRPr="00A35574">
              <w:rPr>
                <w:rFonts w:ascii="Arial LatArm" w:hAnsi="Arial LatArm" w:cs="Arial LatArm"/>
                <w:sz w:val="18"/>
                <w:szCs w:val="18"/>
              </w:rPr>
              <w:t xml:space="preserve">, </w:t>
            </w:r>
            <w:r w:rsidRPr="00A35574">
              <w:rPr>
                <w:rFonts w:ascii="Arial" w:hAnsi="Arial" w:cs="Arial"/>
                <w:sz w:val="18"/>
                <w:szCs w:val="18"/>
              </w:rPr>
              <w:t>столового</w:t>
            </w:r>
            <w:r w:rsidRPr="00A35574">
              <w:rPr>
                <w:rFonts w:ascii="Arial LatArm" w:hAnsi="Arial LatArm" w:cs="Arial LatArm"/>
                <w:sz w:val="18"/>
                <w:szCs w:val="18"/>
              </w:rPr>
              <w:t xml:space="preserve"> </w:t>
            </w:r>
            <w:r w:rsidRPr="00A35574">
              <w:rPr>
                <w:rFonts w:ascii="Arial" w:hAnsi="Arial" w:cs="Arial"/>
                <w:sz w:val="18"/>
                <w:szCs w:val="18"/>
              </w:rPr>
              <w:t>яйца</w:t>
            </w:r>
            <w:r w:rsidRPr="00A35574">
              <w:rPr>
                <w:rFonts w:ascii="Arial LatArm" w:hAnsi="Arial LatArm" w:cs="Arial LatArm"/>
                <w:sz w:val="18"/>
                <w:szCs w:val="18"/>
              </w:rPr>
              <w:t xml:space="preserve">-25 </w:t>
            </w:r>
            <w:r w:rsidRPr="00A35574">
              <w:rPr>
                <w:rFonts w:ascii="Arial" w:hAnsi="Arial" w:cs="Arial"/>
                <w:sz w:val="18"/>
                <w:szCs w:val="18"/>
              </w:rPr>
              <w:t>дней</w:t>
            </w:r>
            <w:r w:rsidRPr="00A35574">
              <w:rPr>
                <w:rFonts w:ascii="Arial LatArm" w:hAnsi="Arial LatArm" w:cs="Arial LatArm"/>
                <w:sz w:val="18"/>
                <w:szCs w:val="18"/>
              </w:rPr>
              <w:t xml:space="preserve">, </w:t>
            </w:r>
            <w:proofErr w:type="gramStart"/>
            <w:r w:rsidRPr="00A35574">
              <w:rPr>
                <w:rFonts w:ascii="Arial" w:hAnsi="Arial" w:cs="Arial"/>
                <w:sz w:val="18"/>
                <w:szCs w:val="18"/>
              </w:rPr>
              <w:t>в</w:t>
            </w:r>
            <w:proofErr w:type="gramEnd"/>
            <w:r w:rsidRPr="00A35574">
              <w:rPr>
                <w:rFonts w:ascii="Arial LatArm" w:hAnsi="Arial LatArm" w:cs="Arial LatArm"/>
                <w:sz w:val="18"/>
                <w:szCs w:val="18"/>
              </w:rPr>
              <w:t xml:space="preserve"> </w:t>
            </w:r>
            <w:proofErr w:type="gramStart"/>
            <w:r w:rsidRPr="00A35574">
              <w:rPr>
                <w:rFonts w:ascii="Arial" w:hAnsi="Arial" w:cs="Arial"/>
                <w:sz w:val="18"/>
                <w:szCs w:val="18"/>
              </w:rPr>
              <w:t>холодильных</w:t>
            </w:r>
            <w:proofErr w:type="gramEnd"/>
            <w:r w:rsidRPr="00A35574">
              <w:rPr>
                <w:rFonts w:ascii="Arial LatArm" w:hAnsi="Arial LatArm" w:cs="Arial LatArm"/>
                <w:sz w:val="18"/>
                <w:szCs w:val="18"/>
              </w:rPr>
              <w:t xml:space="preserve"> </w:t>
            </w:r>
            <w:r w:rsidRPr="00A35574">
              <w:rPr>
                <w:rFonts w:ascii="Arial" w:hAnsi="Arial" w:cs="Arial"/>
                <w:sz w:val="18"/>
                <w:szCs w:val="18"/>
              </w:rPr>
              <w:t>условиях</w:t>
            </w:r>
            <w:r w:rsidRPr="00A35574">
              <w:rPr>
                <w:rFonts w:ascii="Arial LatArm" w:hAnsi="Arial LatArm" w:cs="Arial LatArm"/>
                <w:sz w:val="18"/>
                <w:szCs w:val="18"/>
              </w:rPr>
              <w:t xml:space="preserve">-120 </w:t>
            </w:r>
            <w:r w:rsidRPr="00A35574">
              <w:rPr>
                <w:rFonts w:ascii="Arial" w:hAnsi="Arial" w:cs="Arial"/>
                <w:sz w:val="18"/>
                <w:szCs w:val="18"/>
              </w:rPr>
              <w:lastRenderedPageBreak/>
              <w:t>дней</w:t>
            </w:r>
            <w:r w:rsidRPr="00A35574">
              <w:rPr>
                <w:rFonts w:ascii="Arial LatArm" w:hAnsi="Arial LatArm" w:cs="Arial LatArm"/>
                <w:sz w:val="18"/>
                <w:szCs w:val="18"/>
              </w:rPr>
              <w:t xml:space="preserve">, </w:t>
            </w:r>
            <w:r w:rsidRPr="00A35574">
              <w:rPr>
                <w:rFonts w:ascii="Arial" w:hAnsi="Arial" w:cs="Arial"/>
                <w:sz w:val="18"/>
                <w:szCs w:val="18"/>
              </w:rPr>
              <w:t>АСТ</w:t>
            </w:r>
            <w:r w:rsidRPr="00A35574">
              <w:rPr>
                <w:rFonts w:ascii="Arial LatArm" w:hAnsi="Arial LatArm" w:cs="Arial LatArm"/>
                <w:sz w:val="18"/>
                <w:szCs w:val="18"/>
              </w:rPr>
              <w:t xml:space="preserve"> 182-99.-4.9-01-2010 </w:t>
            </w:r>
            <w:r w:rsidRPr="00A35574">
              <w:rPr>
                <w:rFonts w:ascii="Arial" w:hAnsi="Arial" w:cs="Arial"/>
                <w:sz w:val="18"/>
                <w:szCs w:val="18"/>
              </w:rPr>
              <w:t>согласно</w:t>
            </w:r>
            <w:r w:rsidRPr="00A35574">
              <w:rPr>
                <w:rFonts w:ascii="Arial LatArm" w:hAnsi="Arial LatArm" w:cs="Arial LatArm"/>
                <w:sz w:val="18"/>
                <w:szCs w:val="18"/>
              </w:rPr>
              <w:t xml:space="preserve"> </w:t>
            </w:r>
            <w:r w:rsidRPr="00A35574">
              <w:rPr>
                <w:rFonts w:ascii="Arial" w:hAnsi="Arial" w:cs="Arial"/>
                <w:sz w:val="18"/>
                <w:szCs w:val="18"/>
              </w:rPr>
              <w:t>статье</w:t>
            </w:r>
            <w:r w:rsidRPr="00A35574">
              <w:rPr>
                <w:rFonts w:ascii="Arial LatArm" w:hAnsi="Arial LatArm" w:cs="Arial LatArm"/>
                <w:sz w:val="18"/>
                <w:szCs w:val="18"/>
              </w:rPr>
              <w:t xml:space="preserve"> 9 </w:t>
            </w:r>
            <w:r w:rsidRPr="00A35574">
              <w:rPr>
                <w:rFonts w:ascii="Arial" w:hAnsi="Arial" w:cs="Arial"/>
                <w:sz w:val="18"/>
                <w:szCs w:val="18"/>
              </w:rPr>
              <w:t>Закона</w:t>
            </w:r>
            <w:r w:rsidRPr="00A35574">
              <w:rPr>
                <w:rFonts w:ascii="Arial LatArm" w:hAnsi="Arial LatArm" w:cs="Arial LatArm"/>
                <w:sz w:val="18"/>
                <w:szCs w:val="18"/>
              </w:rPr>
              <w:t xml:space="preserve"> </w:t>
            </w:r>
            <w:r w:rsidRPr="00A35574">
              <w:rPr>
                <w:rFonts w:ascii="Arial" w:hAnsi="Arial" w:cs="Arial"/>
                <w:sz w:val="18"/>
                <w:szCs w:val="18"/>
              </w:rPr>
              <w:t>РА</w:t>
            </w:r>
            <w:r w:rsidRPr="00A35574">
              <w:rPr>
                <w:rFonts w:ascii="Arial LatArm" w:hAnsi="Arial LatArm" w:cs="Arial LatArm"/>
                <w:sz w:val="18"/>
                <w:szCs w:val="18"/>
              </w:rPr>
              <w:t xml:space="preserve"> "</w:t>
            </w:r>
            <w:r w:rsidRPr="00A35574">
              <w:rPr>
                <w:rFonts w:ascii="Arial" w:hAnsi="Arial" w:cs="Arial"/>
                <w:sz w:val="18"/>
                <w:szCs w:val="18"/>
              </w:rPr>
              <w:t>о</w:t>
            </w:r>
            <w:r w:rsidRPr="00A35574">
              <w:rPr>
                <w:rFonts w:ascii="Arial LatArm" w:hAnsi="Arial LatArm" w:cs="Arial LatArm"/>
                <w:sz w:val="18"/>
                <w:szCs w:val="18"/>
              </w:rPr>
              <w:t xml:space="preserve"> </w:t>
            </w:r>
            <w:r w:rsidRPr="00A35574">
              <w:rPr>
                <w:rFonts w:ascii="Arial" w:hAnsi="Arial" w:cs="Arial"/>
                <w:sz w:val="18"/>
                <w:szCs w:val="18"/>
              </w:rPr>
              <w:t>гигиенических</w:t>
            </w:r>
            <w:r w:rsidRPr="00A35574">
              <w:rPr>
                <w:rFonts w:ascii="Arial LatArm" w:hAnsi="Arial LatArm" w:cs="Arial LatArm"/>
                <w:sz w:val="18"/>
                <w:szCs w:val="18"/>
              </w:rPr>
              <w:t xml:space="preserve"> </w:t>
            </w:r>
            <w:r w:rsidRPr="00A35574">
              <w:rPr>
                <w:rFonts w:ascii="Arial" w:hAnsi="Arial" w:cs="Arial"/>
                <w:sz w:val="18"/>
                <w:szCs w:val="18"/>
              </w:rPr>
              <w:t>нормативах</w:t>
            </w:r>
            <w:r w:rsidRPr="00A35574">
              <w:rPr>
                <w:rFonts w:ascii="Arial LatArm" w:hAnsi="Arial LatArm" w:cs="Arial LatArm"/>
                <w:sz w:val="18"/>
                <w:szCs w:val="18"/>
              </w:rPr>
              <w:t xml:space="preserve"> </w:t>
            </w:r>
            <w:r w:rsidRPr="00A35574">
              <w:rPr>
                <w:rFonts w:ascii="Arial" w:hAnsi="Arial" w:cs="Arial"/>
                <w:sz w:val="18"/>
                <w:szCs w:val="18"/>
              </w:rPr>
              <w:t>и</w:t>
            </w:r>
            <w:r w:rsidRPr="00A35574">
              <w:rPr>
                <w:rFonts w:ascii="Arial LatArm" w:hAnsi="Arial LatArm" w:cs="Arial LatArm"/>
                <w:sz w:val="18"/>
                <w:szCs w:val="18"/>
              </w:rPr>
              <w:t xml:space="preserve"> </w:t>
            </w:r>
            <w:r w:rsidRPr="00A35574">
              <w:rPr>
                <w:rFonts w:ascii="Arial" w:hAnsi="Arial" w:cs="Arial"/>
                <w:sz w:val="18"/>
                <w:szCs w:val="18"/>
              </w:rPr>
              <w:t>безопасности</w:t>
            </w:r>
            <w:r w:rsidRPr="00A35574">
              <w:rPr>
                <w:rFonts w:ascii="Arial LatArm" w:hAnsi="Arial LatArm" w:cs="Arial LatArm"/>
                <w:sz w:val="18"/>
                <w:szCs w:val="18"/>
              </w:rPr>
              <w:t xml:space="preserve"> </w:t>
            </w:r>
            <w:r w:rsidRPr="00A35574">
              <w:rPr>
                <w:rFonts w:ascii="Arial" w:hAnsi="Arial" w:cs="Arial"/>
                <w:sz w:val="18"/>
                <w:szCs w:val="18"/>
              </w:rPr>
              <w:t>продуктов</w:t>
            </w:r>
            <w:r w:rsidRPr="00A35574">
              <w:rPr>
                <w:rFonts w:ascii="Arial LatArm" w:hAnsi="Arial LatArm" w:cs="Arial LatArm"/>
                <w:sz w:val="18"/>
                <w:szCs w:val="18"/>
              </w:rPr>
              <w:t xml:space="preserve"> </w:t>
            </w:r>
            <w:r w:rsidRPr="00A35574">
              <w:rPr>
                <w:rFonts w:ascii="Arial" w:hAnsi="Arial" w:cs="Arial"/>
                <w:sz w:val="18"/>
                <w:szCs w:val="18"/>
              </w:rPr>
              <w:t>питания</w:t>
            </w:r>
            <w:r w:rsidRPr="00A35574">
              <w:rPr>
                <w:rFonts w:ascii="Arial LatArm" w:hAnsi="Arial LatArm" w:cs="Arial LatArm"/>
                <w:sz w:val="18"/>
                <w:szCs w:val="18"/>
              </w:rPr>
              <w:t>"</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160</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w:t>
            </w:r>
            <w:r w:rsidRPr="000E6A49">
              <w:rPr>
                <w:rFonts w:ascii="GHEA Grapalat" w:hAnsi="GHEA Grapalat"/>
                <w:sz w:val="16"/>
                <w:szCs w:val="16"/>
              </w:rPr>
              <w:lastRenderedPageBreak/>
              <w:t>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lastRenderedPageBreak/>
              <w:t>160</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4</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3211300</w:t>
            </w:r>
          </w:p>
        </w:tc>
        <w:tc>
          <w:tcPr>
            <w:tcW w:w="2014" w:type="dxa"/>
            <w:gridSpan w:val="2"/>
            <w:vAlign w:val="center"/>
          </w:tcPr>
          <w:p w:rsidR="005056B4" w:rsidRPr="00A35574" w:rsidRDefault="005056B4" w:rsidP="000E6A49">
            <w:pPr>
              <w:rPr>
                <w:rFonts w:ascii="Calibri" w:hAnsi="Calibri" w:cs="Calibri"/>
                <w:sz w:val="22"/>
                <w:szCs w:val="22"/>
              </w:rPr>
            </w:pPr>
            <w:r>
              <w:rPr>
                <w:rFonts w:ascii="Sylfaen" w:hAnsi="Sylfaen" w:cs="Sylfaen"/>
                <w:sz w:val="22"/>
                <w:szCs w:val="22"/>
              </w:rPr>
              <w:t>Рис</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Sylfaen"/>
                <w:bCs/>
                <w:color w:val="000000"/>
                <w:sz w:val="18"/>
                <w:szCs w:val="18"/>
                <w:lang w:val="hy-AM"/>
              </w:rPr>
            </w:pPr>
            <w:r w:rsidRPr="00A35574">
              <w:rPr>
                <w:rFonts w:ascii="Sylfaen" w:hAnsi="Sylfaen" w:cs="Sylfaen"/>
                <w:sz w:val="18"/>
                <w:szCs w:val="18"/>
                <w:lang w:val="hy-AM"/>
              </w:rPr>
              <w:t>Белый, крупный, высококачественный, длинный тип, несгибаемый, ширина делится на 1-4 типа, влажность по типам 13% до 15%, ГОСТ 6293-90.-4.9-01-2010 об гигиенических нормативах и статье 9 Закона РА "О безопасности продуктов питания"</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442</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442</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5</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3221410</w:t>
            </w:r>
          </w:p>
        </w:tc>
        <w:tc>
          <w:tcPr>
            <w:tcW w:w="2014" w:type="dxa"/>
            <w:gridSpan w:val="2"/>
            <w:vAlign w:val="center"/>
          </w:tcPr>
          <w:p w:rsidR="005056B4" w:rsidRPr="006A3A37" w:rsidRDefault="005056B4" w:rsidP="000E6A49">
            <w:pPr>
              <w:rPr>
                <w:rFonts w:ascii="Calibri" w:hAnsi="Calibri" w:cs="Calibri"/>
                <w:sz w:val="22"/>
                <w:szCs w:val="22"/>
              </w:rPr>
            </w:pPr>
            <w:r>
              <w:rPr>
                <w:rFonts w:ascii="Sylfaen" w:hAnsi="Sylfaen" w:cs="Sylfaen"/>
                <w:sz w:val="22"/>
                <w:szCs w:val="22"/>
              </w:rPr>
              <w:t>Капуста</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B2243" w:rsidRDefault="005056B4" w:rsidP="000E6A49">
            <w:pPr>
              <w:rPr>
                <w:rFonts w:ascii="Arial Armenian" w:hAnsi="Arial Armenian" w:cs="Calibri"/>
                <w:bCs/>
                <w:color w:val="000000"/>
                <w:sz w:val="18"/>
                <w:szCs w:val="18"/>
              </w:rPr>
            </w:pPr>
            <w:r w:rsidRPr="007E55BD">
              <w:rPr>
                <w:rFonts w:ascii="Arial Armenian" w:hAnsi="Arial Armenian" w:cs="Calibri"/>
                <w:bCs/>
                <w:color w:val="000000"/>
                <w:sz w:val="18"/>
                <w:szCs w:val="18"/>
                <w:lang w:val="hy-AM"/>
              </w:rPr>
              <w:t xml:space="preserve"> </w:t>
            </w:r>
            <w:r w:rsidRPr="006A3A37">
              <w:rPr>
                <w:rFonts w:ascii="Arial Armenian" w:hAnsi="Arial Armenian" w:cs="Calibri"/>
                <w:bCs/>
                <w:color w:val="000000"/>
                <w:sz w:val="18"/>
                <w:szCs w:val="18"/>
                <w:lang w:val="hy-AM"/>
              </w:rPr>
              <w:t>(</w:t>
            </w:r>
            <w:r w:rsidRPr="006A3A37">
              <w:rPr>
                <w:rFonts w:ascii="Arial" w:hAnsi="Arial" w:cs="Arial"/>
                <w:bCs/>
                <w:color w:val="000000"/>
                <w:sz w:val="18"/>
                <w:szCs w:val="18"/>
                <w:lang w:val="hy-AM"/>
              </w:rPr>
              <w:t>ГОСТ</w:t>
            </w:r>
            <w:r w:rsidRPr="006A3A37">
              <w:rPr>
                <w:rFonts w:ascii="Arial Armenian" w:hAnsi="Arial Armenian" w:cs="Arial Armenian"/>
                <w:bCs/>
                <w:color w:val="000000"/>
                <w:sz w:val="18"/>
                <w:szCs w:val="18"/>
                <w:lang w:val="hy-AM"/>
              </w:rPr>
              <w:t xml:space="preserve"> 26768-85) </w:t>
            </w:r>
            <w:r w:rsidRPr="006A3A37">
              <w:rPr>
                <w:rFonts w:ascii="Arial" w:hAnsi="Arial" w:cs="Arial"/>
                <w:bCs/>
                <w:color w:val="000000"/>
                <w:sz w:val="18"/>
                <w:szCs w:val="18"/>
                <w:lang w:val="hy-AM"/>
              </w:rPr>
              <w:t>позднеспел</w:t>
            </w:r>
            <w:proofErr w:type="spellStart"/>
            <w:r w:rsidRPr="007B2243">
              <w:rPr>
                <w:rFonts w:ascii="Arial" w:hAnsi="Arial" w:cs="Arial"/>
                <w:bCs/>
                <w:color w:val="000000"/>
                <w:sz w:val="18"/>
                <w:szCs w:val="18"/>
              </w:rPr>
              <w:t>ая</w:t>
            </w:r>
            <w:proofErr w:type="spellEnd"/>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t>внешний</w:t>
            </w:r>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t>вид</w:t>
            </w:r>
            <w:r w:rsidRPr="006A3A37">
              <w:rPr>
                <w:rFonts w:ascii="Arial Armenian" w:hAnsi="Arial Armenian" w:cs="Arial Armenian"/>
                <w:bCs/>
                <w:color w:val="000000"/>
                <w:sz w:val="18"/>
                <w:szCs w:val="18"/>
                <w:lang w:val="hy-AM"/>
              </w:rPr>
              <w:t xml:space="preserve">: </w:t>
            </w:r>
            <w:r w:rsidRPr="007B2243">
              <w:rPr>
                <w:rFonts w:ascii="Arial" w:hAnsi="Arial" w:cs="Arial"/>
                <w:bCs/>
                <w:color w:val="000000"/>
                <w:sz w:val="18"/>
                <w:szCs w:val="18"/>
              </w:rPr>
              <w:t>кочаны</w:t>
            </w:r>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t>свежие</w:t>
            </w:r>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t>полные</w:t>
            </w:r>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t>без</w:t>
            </w:r>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lastRenderedPageBreak/>
              <w:t>болезней</w:t>
            </w:r>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t>незапятнанные</w:t>
            </w:r>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t>чистые</w:t>
            </w:r>
            <w:r w:rsidRPr="006A3A37">
              <w:rPr>
                <w:rFonts w:ascii="Arial Armenian" w:hAnsi="Arial Armenian" w:cs="Calibri"/>
                <w:bCs/>
                <w:color w:val="000000"/>
                <w:sz w:val="18"/>
                <w:szCs w:val="18"/>
                <w:lang w:val="hy-AM"/>
              </w:rPr>
              <w:t xml:space="preserve">, </w:t>
            </w:r>
            <w:r w:rsidRPr="006A3A37">
              <w:rPr>
                <w:rFonts w:ascii="Arial" w:hAnsi="Arial" w:cs="Arial"/>
                <w:bCs/>
                <w:color w:val="000000"/>
                <w:sz w:val="18"/>
                <w:szCs w:val="18"/>
                <w:lang w:val="hy-AM"/>
              </w:rPr>
              <w:t>одного</w:t>
            </w:r>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t>ботанического</w:t>
            </w:r>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t>типа</w:t>
            </w:r>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t>без</w:t>
            </w:r>
            <w:r w:rsidRPr="006A3A37">
              <w:rPr>
                <w:rFonts w:ascii="Arial Armenian" w:hAnsi="Arial Armenian" w:cs="Arial Armenian"/>
                <w:bCs/>
                <w:color w:val="000000"/>
                <w:sz w:val="18"/>
                <w:szCs w:val="18"/>
                <w:lang w:val="hy-AM"/>
              </w:rPr>
              <w:t xml:space="preserve"> </w:t>
            </w:r>
            <w:r w:rsidRPr="006A3A37">
              <w:rPr>
                <w:rFonts w:ascii="Arial" w:hAnsi="Arial" w:cs="Arial"/>
                <w:bCs/>
                <w:color w:val="000000"/>
                <w:sz w:val="18"/>
                <w:szCs w:val="18"/>
                <w:lang w:val="hy-AM"/>
              </w:rPr>
              <w:t>травм</w:t>
            </w:r>
            <w:r w:rsidRPr="006A3A37">
              <w:rPr>
                <w:rFonts w:ascii="Arial Armenian" w:hAnsi="Arial Armenian" w:cs="Arial Armenian"/>
                <w:bCs/>
                <w:color w:val="000000"/>
                <w:sz w:val="18"/>
                <w:szCs w:val="18"/>
                <w:lang w:val="hy-AM"/>
              </w:rPr>
              <w:t>.</w:t>
            </w:r>
            <w:r w:rsidRPr="006A3A37">
              <w:rPr>
                <w:rFonts w:ascii="Arial Armenian" w:hAnsi="Arial Armenian" w:cs="Arial Armenian"/>
                <w:bCs/>
                <w:color w:val="000000"/>
                <w:sz w:val="18"/>
                <w:szCs w:val="18"/>
              </w:rPr>
              <w:t xml:space="preserve"> </w:t>
            </w:r>
            <w:r w:rsidRPr="007B2243">
              <w:rPr>
                <w:rFonts w:ascii="Arial" w:hAnsi="Arial" w:cs="Arial"/>
                <w:bCs/>
                <w:color w:val="000000"/>
                <w:sz w:val="18"/>
                <w:szCs w:val="18"/>
              </w:rPr>
              <w:t>Кочаны</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должны</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быть</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полностью</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сформированы</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прочными</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степень</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очищения</w:t>
            </w:r>
            <w:r w:rsidRPr="006A3A37">
              <w:rPr>
                <w:rFonts w:ascii="Arial Armenian" w:hAnsi="Arial Armenian" w:cs="Arial Armenian"/>
                <w:bCs/>
                <w:color w:val="000000"/>
                <w:sz w:val="18"/>
                <w:szCs w:val="18"/>
              </w:rPr>
              <w:t xml:space="preserve"> </w:t>
            </w:r>
            <w:r w:rsidRPr="007B2243">
              <w:rPr>
                <w:rFonts w:ascii="Arial" w:hAnsi="Arial" w:cs="Arial"/>
                <w:bCs/>
                <w:color w:val="000000"/>
                <w:sz w:val="18"/>
                <w:szCs w:val="18"/>
              </w:rPr>
              <w:t>кочанов</w:t>
            </w:r>
            <w:r w:rsidRPr="006A3A37">
              <w:rPr>
                <w:rFonts w:ascii="Arial Armenian" w:hAnsi="Arial Armenian" w:cs="Arial Armenian"/>
                <w:bCs/>
                <w:color w:val="000000"/>
                <w:sz w:val="18"/>
                <w:szCs w:val="18"/>
              </w:rPr>
              <w:t xml:space="preserve"> </w:t>
            </w:r>
            <w:proofErr w:type="gramStart"/>
            <w:r w:rsidRPr="006A3A37">
              <w:rPr>
                <w:rFonts w:ascii="Arial Armenian" w:hAnsi="Arial Armenian" w:cs="Arial Armenian"/>
                <w:bCs/>
                <w:color w:val="000000"/>
                <w:sz w:val="18"/>
                <w:szCs w:val="18"/>
              </w:rPr>
              <w:t>-</w:t>
            </w:r>
            <w:r w:rsidRPr="006A3A37">
              <w:rPr>
                <w:rFonts w:ascii="Arial" w:hAnsi="Arial" w:cs="Arial"/>
                <w:bCs/>
                <w:color w:val="000000"/>
                <w:sz w:val="18"/>
                <w:szCs w:val="18"/>
              </w:rPr>
              <w:t>к</w:t>
            </w:r>
            <w:proofErr w:type="gramEnd"/>
            <w:r w:rsidRPr="006A3A37">
              <w:rPr>
                <w:rFonts w:ascii="Arial" w:hAnsi="Arial" w:cs="Arial"/>
                <w:bCs/>
                <w:color w:val="000000"/>
                <w:sz w:val="18"/>
                <w:szCs w:val="18"/>
              </w:rPr>
              <w:t>апустные</w:t>
            </w:r>
            <w:r w:rsidRPr="006A3A37">
              <w:rPr>
                <w:rFonts w:ascii="Arial Armenian" w:hAnsi="Arial Armenian" w:cs="Arial Armenian"/>
                <w:bCs/>
                <w:color w:val="000000"/>
                <w:sz w:val="18"/>
                <w:szCs w:val="18"/>
              </w:rPr>
              <w:t xml:space="preserve"> </w:t>
            </w:r>
            <w:r w:rsidRPr="007B2243">
              <w:rPr>
                <w:rFonts w:ascii="Arial" w:hAnsi="Arial" w:cs="Arial"/>
                <w:bCs/>
                <w:color w:val="000000"/>
                <w:sz w:val="18"/>
                <w:szCs w:val="18"/>
              </w:rPr>
              <w:t>кочаны</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должны</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быть</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очищены</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до</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плотной</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поверхности</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зеленых</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и</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белых</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листьев</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заготовка</w:t>
            </w:r>
            <w:r w:rsidRPr="006A3A37">
              <w:rPr>
                <w:rFonts w:ascii="Arial Armenian" w:hAnsi="Arial Armenian" w:cs="Arial Armenian"/>
                <w:bCs/>
                <w:color w:val="000000"/>
                <w:sz w:val="18"/>
                <w:szCs w:val="18"/>
              </w:rPr>
              <w:t xml:space="preserve"> </w:t>
            </w:r>
            <w:r>
              <w:rPr>
                <w:rFonts w:ascii="Arial" w:hAnsi="Arial" w:cs="Arial"/>
                <w:bCs/>
                <w:color w:val="000000"/>
                <w:sz w:val="18"/>
                <w:szCs w:val="18"/>
              </w:rPr>
              <w:t>кочан</w:t>
            </w:r>
            <w:r w:rsidRPr="007B2243">
              <w:rPr>
                <w:rFonts w:ascii="Arial" w:hAnsi="Arial" w:cs="Arial"/>
                <w:bCs/>
                <w:color w:val="000000"/>
                <w:sz w:val="18"/>
                <w:szCs w:val="18"/>
              </w:rPr>
              <w:t>ов</w:t>
            </w:r>
            <w:r w:rsidRPr="006A3A37">
              <w:rPr>
                <w:rFonts w:ascii="Arial" w:hAnsi="Arial" w:cs="Arial"/>
                <w:bCs/>
                <w:color w:val="000000"/>
                <w:sz w:val="18"/>
                <w:szCs w:val="18"/>
              </w:rPr>
              <w:t xml:space="preserve"> с</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механическими</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повреждениями</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трещинами</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обмороженными</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головками</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не</w:t>
            </w:r>
            <w:r w:rsidRPr="006A3A37">
              <w:rPr>
                <w:rFonts w:ascii="Arial Armenian" w:hAnsi="Arial Armenian" w:cs="Arial Armenian"/>
                <w:bCs/>
                <w:color w:val="000000"/>
                <w:sz w:val="18"/>
                <w:szCs w:val="18"/>
              </w:rPr>
              <w:t xml:space="preserve"> </w:t>
            </w:r>
            <w:r w:rsidRPr="006A3A37">
              <w:rPr>
                <w:rFonts w:ascii="Arial" w:hAnsi="Arial" w:cs="Arial"/>
                <w:bCs/>
                <w:color w:val="000000"/>
                <w:sz w:val="18"/>
                <w:szCs w:val="18"/>
              </w:rPr>
              <w:t>допускается</w:t>
            </w:r>
            <w:r w:rsidRPr="006A3A37">
              <w:rPr>
                <w:rFonts w:ascii="Arial Armenian" w:hAnsi="Arial Armenian" w:cs="Arial Armenian"/>
                <w:bCs/>
                <w:color w:val="000000"/>
                <w:sz w:val="18"/>
                <w:szCs w:val="18"/>
              </w:rPr>
              <w:t xml:space="preserve">. </w:t>
            </w:r>
            <w:r w:rsidRPr="007B2243">
              <w:rPr>
                <w:rFonts w:ascii="Arial" w:hAnsi="Arial" w:cs="Arial"/>
                <w:bCs/>
                <w:color w:val="000000"/>
                <w:sz w:val="18"/>
                <w:szCs w:val="18"/>
              </w:rPr>
              <w:t>Вес</w:t>
            </w:r>
            <w:r w:rsidRPr="007B2243">
              <w:rPr>
                <w:rFonts w:ascii="Arial Armenian" w:hAnsi="Arial Armenian" w:cs="Arial Armenian"/>
                <w:bCs/>
                <w:color w:val="000000"/>
                <w:sz w:val="18"/>
                <w:szCs w:val="18"/>
              </w:rPr>
              <w:t xml:space="preserve"> </w:t>
            </w:r>
            <w:r w:rsidRPr="007B2243">
              <w:rPr>
                <w:rFonts w:ascii="Arial" w:hAnsi="Arial" w:cs="Arial"/>
                <w:bCs/>
                <w:color w:val="000000"/>
                <w:sz w:val="18"/>
                <w:szCs w:val="18"/>
              </w:rPr>
              <w:t>очищенных</w:t>
            </w:r>
            <w:r w:rsidRPr="007B2243">
              <w:rPr>
                <w:rFonts w:ascii="Arial Armenian" w:hAnsi="Arial Armenian" w:cs="Arial Armenian"/>
                <w:bCs/>
                <w:color w:val="000000"/>
                <w:sz w:val="18"/>
                <w:szCs w:val="18"/>
              </w:rPr>
              <w:t xml:space="preserve"> </w:t>
            </w:r>
            <w:r w:rsidRPr="007B2243">
              <w:rPr>
                <w:rFonts w:ascii="Arial" w:hAnsi="Arial" w:cs="Arial"/>
                <w:bCs/>
                <w:color w:val="000000"/>
                <w:sz w:val="18"/>
                <w:szCs w:val="18"/>
              </w:rPr>
              <w:t>кочанов</w:t>
            </w:r>
            <w:r>
              <w:rPr>
                <w:rFonts w:ascii="Arial" w:hAnsi="Arial" w:cs="Arial"/>
                <w:bCs/>
                <w:color w:val="000000"/>
                <w:sz w:val="18"/>
                <w:szCs w:val="18"/>
              </w:rPr>
              <w:t xml:space="preserve"> </w:t>
            </w:r>
            <w:r w:rsidRPr="007B2243">
              <w:rPr>
                <w:rFonts w:ascii="Arial Armenian" w:hAnsi="Arial Armenian" w:cs="Arial Armenian"/>
                <w:bCs/>
                <w:color w:val="000000"/>
                <w:sz w:val="18"/>
                <w:szCs w:val="18"/>
              </w:rPr>
              <w:t xml:space="preserve"> </w:t>
            </w:r>
            <w:r w:rsidRPr="007B2243">
              <w:rPr>
                <w:rFonts w:ascii="Arial" w:hAnsi="Arial" w:cs="Arial"/>
                <w:bCs/>
                <w:color w:val="000000"/>
                <w:sz w:val="18"/>
                <w:szCs w:val="18"/>
              </w:rPr>
              <w:t>не</w:t>
            </w:r>
            <w:r w:rsidRPr="007B2243">
              <w:rPr>
                <w:rFonts w:ascii="Arial Armenian" w:hAnsi="Arial Armenian" w:cs="Arial Armenian"/>
                <w:bCs/>
                <w:color w:val="000000"/>
                <w:sz w:val="18"/>
                <w:szCs w:val="18"/>
              </w:rPr>
              <w:t xml:space="preserve"> </w:t>
            </w:r>
            <w:r w:rsidRPr="007B2243">
              <w:rPr>
                <w:rFonts w:ascii="Arial" w:hAnsi="Arial" w:cs="Arial"/>
                <w:bCs/>
                <w:color w:val="000000"/>
                <w:sz w:val="18"/>
                <w:szCs w:val="18"/>
              </w:rPr>
              <w:t>менее</w:t>
            </w:r>
            <w:r w:rsidRPr="007B2243">
              <w:rPr>
                <w:rFonts w:ascii="Arial Armenian" w:hAnsi="Arial Armenian" w:cs="Arial Armenian"/>
                <w:bCs/>
                <w:color w:val="000000"/>
                <w:sz w:val="18"/>
                <w:szCs w:val="18"/>
              </w:rPr>
              <w:t xml:space="preserve"> 0,7 </w:t>
            </w:r>
            <w:r w:rsidRPr="007B2243">
              <w:rPr>
                <w:rFonts w:ascii="Arial" w:hAnsi="Arial" w:cs="Arial"/>
                <w:bCs/>
                <w:color w:val="000000"/>
                <w:sz w:val="18"/>
                <w:szCs w:val="18"/>
              </w:rPr>
              <w:t>кг</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224</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lastRenderedPageBreak/>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lastRenderedPageBreak/>
              <w:t>224</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6</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15111120</w:t>
            </w:r>
          </w:p>
        </w:tc>
        <w:tc>
          <w:tcPr>
            <w:tcW w:w="2014" w:type="dxa"/>
            <w:gridSpan w:val="2"/>
            <w:vAlign w:val="center"/>
          </w:tcPr>
          <w:p w:rsidR="005056B4" w:rsidRPr="006147E5" w:rsidRDefault="005056B4" w:rsidP="000E6A49">
            <w:pPr>
              <w:rPr>
                <w:rFonts w:ascii="Calibri" w:hAnsi="Calibri" w:cs="Calibri"/>
                <w:sz w:val="22"/>
                <w:szCs w:val="22"/>
              </w:rPr>
            </w:pPr>
            <w:r>
              <w:rPr>
                <w:rFonts w:ascii="Sylfaen" w:hAnsi="Sylfaen" w:cs="Sylfaen"/>
                <w:sz w:val="22"/>
                <w:szCs w:val="22"/>
              </w:rPr>
              <w:t>Говядина</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Calibri"/>
                <w:color w:val="000000"/>
                <w:sz w:val="18"/>
                <w:szCs w:val="18"/>
              </w:rPr>
            </w:pPr>
            <w:r w:rsidRPr="006A3A37">
              <w:rPr>
                <w:rFonts w:ascii="Sylfaen" w:hAnsi="Sylfaen" w:cs="Sylfaen"/>
                <w:color w:val="000000"/>
                <w:sz w:val="18"/>
                <w:szCs w:val="18"/>
                <w:shd w:val="clear" w:color="auto" w:fill="FFFFFF"/>
                <w:lang w:val="hy-AM"/>
              </w:rPr>
              <w:t xml:space="preserve">Мясо говяжье, </w:t>
            </w:r>
            <w:r w:rsidRPr="00483E4D">
              <w:rPr>
                <w:rFonts w:ascii="Sylfaen" w:hAnsi="Sylfaen" w:cs="Sylfaen"/>
                <w:color w:val="000000"/>
                <w:sz w:val="18"/>
                <w:szCs w:val="18"/>
                <w:shd w:val="clear" w:color="auto" w:fill="FFFFFF"/>
              </w:rPr>
              <w:t>забитое в бойне</w:t>
            </w:r>
            <w:r w:rsidRPr="006A3A37">
              <w:rPr>
                <w:rFonts w:ascii="Sylfaen" w:hAnsi="Sylfaen" w:cs="Sylfaen"/>
                <w:color w:val="000000"/>
                <w:sz w:val="18"/>
                <w:szCs w:val="18"/>
                <w:shd w:val="clear" w:color="auto" w:fill="FFFFFF"/>
                <w:lang w:val="hy-AM"/>
              </w:rPr>
              <w:t xml:space="preserve">, охлажденное, </w:t>
            </w:r>
            <w:r w:rsidRPr="006A3A37">
              <w:rPr>
                <w:rFonts w:ascii="Sylfaen" w:hAnsi="Sylfaen" w:cs="Sylfaen"/>
                <w:color w:val="000000"/>
                <w:sz w:val="18"/>
                <w:szCs w:val="18"/>
                <w:shd w:val="clear" w:color="auto" w:fill="FFFFFF"/>
                <w:lang w:val="hy-AM"/>
              </w:rPr>
              <w:lastRenderedPageBreak/>
              <w:t xml:space="preserve">мясо без костей, с развитыми мышцами, хранящееся при температуре от 0 до 4 ° с не более 6 часов, </w:t>
            </w:r>
            <w:r w:rsidRPr="00483E4D">
              <w:rPr>
                <w:rFonts w:ascii="Sylfaen" w:hAnsi="Sylfaen" w:cs="Sylfaen"/>
                <w:color w:val="000000"/>
                <w:sz w:val="18"/>
                <w:szCs w:val="18"/>
                <w:shd w:val="clear" w:color="auto" w:fill="FFFFFF"/>
                <w:lang w:val="hy-AM"/>
              </w:rPr>
              <w:t>соотношение между костью и мясом-соответственно 0% и</w:t>
            </w:r>
            <w:r w:rsidRPr="006A3A37">
              <w:rPr>
                <w:rFonts w:ascii="Sylfaen" w:hAnsi="Sylfaen" w:cs="Sylfaen"/>
                <w:color w:val="000000"/>
                <w:sz w:val="18"/>
                <w:szCs w:val="18"/>
                <w:shd w:val="clear" w:color="auto" w:fill="FFFFFF"/>
                <w:lang w:val="hy-AM"/>
              </w:rPr>
              <w:t xml:space="preserve"> 100%. в соответствии со статьей 8 Закона РА «О техническом регламенте мяса и мясных продуктов» и «о безопасности пищевых продуктов», утвержденного решением № 1560-н от 19 октября.:</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221</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РА Араратский обла</w:t>
            </w:r>
            <w:r w:rsidRPr="000E6A49">
              <w:rPr>
                <w:rFonts w:ascii="GHEA Grapalat" w:hAnsi="GHEA Grapalat"/>
                <w:sz w:val="16"/>
                <w:szCs w:val="16"/>
              </w:rPr>
              <w:lastRenderedPageBreak/>
              <w:t xml:space="preserve">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lastRenderedPageBreak/>
              <w:t>221</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7</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15313000</w:t>
            </w:r>
          </w:p>
        </w:tc>
        <w:tc>
          <w:tcPr>
            <w:tcW w:w="2014" w:type="dxa"/>
            <w:gridSpan w:val="2"/>
            <w:vAlign w:val="center"/>
          </w:tcPr>
          <w:p w:rsidR="005056B4" w:rsidRPr="00FB481F" w:rsidRDefault="005056B4" w:rsidP="000E6A49">
            <w:pPr>
              <w:rPr>
                <w:rFonts w:ascii="Calibri" w:hAnsi="Calibri" w:cs="Calibri"/>
                <w:sz w:val="22"/>
                <w:szCs w:val="22"/>
              </w:rPr>
            </w:pPr>
            <w:r>
              <w:rPr>
                <w:rFonts w:ascii="Sylfaen" w:hAnsi="Sylfaen" w:cs="Sylfaen"/>
                <w:sz w:val="22"/>
                <w:szCs w:val="22"/>
              </w:rPr>
              <w:t>Картофель</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литр</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2304</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2304</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8</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15300000</w:t>
            </w:r>
          </w:p>
        </w:tc>
        <w:tc>
          <w:tcPr>
            <w:tcW w:w="2014" w:type="dxa"/>
            <w:gridSpan w:val="2"/>
            <w:vAlign w:val="center"/>
          </w:tcPr>
          <w:p w:rsidR="005056B4" w:rsidRPr="00D90664" w:rsidRDefault="005056B4" w:rsidP="000E6A49">
            <w:pPr>
              <w:rPr>
                <w:rFonts w:ascii="Calibri" w:hAnsi="Calibri" w:cs="Calibri"/>
                <w:sz w:val="22"/>
                <w:szCs w:val="22"/>
              </w:rPr>
            </w:pPr>
            <w:r>
              <w:rPr>
                <w:rFonts w:ascii="Sylfaen" w:hAnsi="Sylfaen" w:cs="Sylfaen"/>
                <w:sz w:val="22"/>
                <w:szCs w:val="22"/>
              </w:rPr>
              <w:t>Компот</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tcPr>
          <w:p w:rsidR="005056B4" w:rsidRPr="00FB481F" w:rsidRDefault="005056B4" w:rsidP="000E6A49">
            <w:pPr>
              <w:jc w:val="both"/>
              <w:rPr>
                <w:rFonts w:ascii="Sylfaen" w:hAnsi="Sylfaen" w:cs="Calibri"/>
                <w:color w:val="000000"/>
                <w:sz w:val="16"/>
                <w:szCs w:val="16"/>
              </w:rPr>
            </w:pPr>
            <w:r w:rsidRPr="00FB481F">
              <w:rPr>
                <w:rFonts w:ascii="Sylfaen" w:hAnsi="Sylfaen" w:cs="Calibri"/>
                <w:color w:val="000000"/>
                <w:sz w:val="16"/>
                <w:szCs w:val="16"/>
              </w:rPr>
              <w:t>Для изготовления компотов используются:</w:t>
            </w:r>
          </w:p>
          <w:p w:rsidR="005056B4" w:rsidRPr="00FB481F" w:rsidRDefault="005056B4" w:rsidP="000E6A49">
            <w:pPr>
              <w:jc w:val="both"/>
              <w:rPr>
                <w:rFonts w:ascii="Sylfaen" w:hAnsi="Sylfaen" w:cs="Calibri"/>
                <w:color w:val="000000"/>
                <w:sz w:val="16"/>
                <w:szCs w:val="16"/>
              </w:rPr>
            </w:pPr>
            <w:r w:rsidRPr="00FB481F">
              <w:rPr>
                <w:rFonts w:ascii="Sylfaen" w:hAnsi="Sylfaen" w:cs="Calibri"/>
                <w:color w:val="000000"/>
                <w:sz w:val="16"/>
                <w:szCs w:val="16"/>
              </w:rPr>
              <w:t>свежие фрукты и ягоды, сахар по ГОСТ 21, питьевая вода по N2-111-42-1 на этикетке</w:t>
            </w:r>
            <w:proofErr w:type="gramStart"/>
            <w:r w:rsidRPr="00FB481F">
              <w:rPr>
                <w:rFonts w:ascii="Sylfaen" w:hAnsi="Sylfaen" w:cs="Calibri"/>
                <w:color w:val="000000"/>
                <w:sz w:val="16"/>
                <w:szCs w:val="16"/>
              </w:rPr>
              <w:t xml:space="preserve"> ,</w:t>
            </w:r>
            <w:proofErr w:type="gramEnd"/>
            <w:r w:rsidRPr="00FB481F">
              <w:rPr>
                <w:rFonts w:ascii="Sylfaen" w:hAnsi="Sylfaen" w:cs="Calibri"/>
                <w:color w:val="000000"/>
                <w:sz w:val="16"/>
                <w:szCs w:val="16"/>
              </w:rPr>
              <w:t xml:space="preserve"> наклеенной на потребительской таре компотов, должна быть маркировка о сроке годности. соответствует требованиям регламентов МТСК 021/2011 "О безопасности пищевых продуктов", МТСК 022/2011 "о маркировке пищевых продуктов", МТСК 005/2011 "О безопасности упаковки".: Массовая доля плодов в чистоте не менее 13%, растворимые сухие вещества в массе должны быть не менее 12%, стерилизованные: </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1546</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1546</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9</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15331139</w:t>
            </w:r>
          </w:p>
        </w:tc>
        <w:tc>
          <w:tcPr>
            <w:tcW w:w="2014" w:type="dxa"/>
            <w:gridSpan w:val="2"/>
            <w:vAlign w:val="center"/>
          </w:tcPr>
          <w:p w:rsidR="005056B4" w:rsidRPr="00E45DF4" w:rsidRDefault="005056B4" w:rsidP="000E6A49">
            <w:pPr>
              <w:rPr>
                <w:rFonts w:ascii="Calibri" w:hAnsi="Calibri" w:cs="Calibri"/>
                <w:sz w:val="22"/>
                <w:szCs w:val="22"/>
              </w:rPr>
            </w:pPr>
            <w:proofErr w:type="spellStart"/>
            <w:r>
              <w:rPr>
                <w:rFonts w:ascii="Sylfaen" w:hAnsi="Sylfaen" w:cs="Sylfaen"/>
                <w:sz w:val="22"/>
                <w:szCs w:val="22"/>
              </w:rPr>
              <w:t>Помидроы</w:t>
            </w:r>
            <w:proofErr w:type="spellEnd"/>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E45DF4" w:rsidRDefault="005056B4" w:rsidP="000E6A49">
            <w:pPr>
              <w:jc w:val="both"/>
              <w:rPr>
                <w:rFonts w:ascii="Sylfaen" w:hAnsi="Sylfaen" w:cs="Sylfaen"/>
                <w:bCs/>
                <w:color w:val="000000"/>
                <w:sz w:val="18"/>
                <w:szCs w:val="18"/>
              </w:rPr>
            </w:pPr>
            <w:r w:rsidRPr="00E45DF4">
              <w:rPr>
                <w:rFonts w:ascii="Sylfaen" w:hAnsi="Sylfaen" w:cs="Calibri"/>
                <w:bCs/>
                <w:color w:val="000000"/>
                <w:sz w:val="18"/>
                <w:szCs w:val="18"/>
              </w:rPr>
              <w:t xml:space="preserve">Помидоры </w:t>
            </w:r>
            <w:r w:rsidRPr="00E45DF4">
              <w:rPr>
                <w:rFonts w:ascii="Sylfaen" w:hAnsi="Sylfaen" w:cs="Calibri"/>
                <w:bCs/>
                <w:color w:val="000000"/>
                <w:sz w:val="18"/>
                <w:szCs w:val="18"/>
              </w:rPr>
              <w:lastRenderedPageBreak/>
              <w:t>свежие виды использования, целые, невредимые, безопасность по N 2-III-4,9-01-2003 (</w:t>
            </w:r>
            <w:proofErr w:type="spellStart"/>
            <w:r w:rsidRPr="00E45DF4">
              <w:rPr>
                <w:rFonts w:ascii="Sylfaen" w:hAnsi="Sylfaen" w:cs="Calibri"/>
                <w:bCs/>
                <w:color w:val="000000"/>
                <w:sz w:val="18"/>
                <w:szCs w:val="18"/>
              </w:rPr>
              <w:t>Сан-ПиН</w:t>
            </w:r>
            <w:proofErr w:type="spellEnd"/>
            <w:r w:rsidRPr="00E45DF4">
              <w:rPr>
                <w:rFonts w:ascii="Sylfaen" w:hAnsi="Sylfaen" w:cs="Calibri"/>
                <w:bCs/>
                <w:color w:val="000000"/>
                <w:sz w:val="18"/>
                <w:szCs w:val="18"/>
              </w:rPr>
              <w:t xml:space="preserve"> РФ 2,3,2-1078-01) ст. 9 Закона РА "О санитарно-эпидемиологических правилах и нормах и безопасности продуктов питания";</w:t>
            </w:r>
          </w:p>
        </w:tc>
        <w:tc>
          <w:tcPr>
            <w:tcW w:w="943" w:type="dxa"/>
            <w:vAlign w:val="center"/>
          </w:tcPr>
          <w:p w:rsidR="005056B4" w:rsidRPr="00483E4D" w:rsidRDefault="005056B4" w:rsidP="000E6A49">
            <w:pPr>
              <w:jc w:val="center"/>
              <w:rPr>
                <w:rFonts w:ascii="Sylfaen" w:hAnsi="Sylfaen" w:cs="Sylfaen"/>
                <w:sz w:val="22"/>
                <w:szCs w:val="22"/>
              </w:rPr>
            </w:pPr>
            <w:r w:rsidRPr="00483E4D">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40</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РА Арар</w:t>
            </w:r>
            <w:r w:rsidRPr="000E6A49">
              <w:rPr>
                <w:rFonts w:ascii="GHEA Grapalat" w:hAnsi="GHEA Grapalat"/>
                <w:sz w:val="16"/>
                <w:szCs w:val="16"/>
              </w:rPr>
              <w:lastRenderedPageBreak/>
              <w:t xml:space="preserve">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lastRenderedPageBreak/>
              <w:t>40</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483E4D" w:rsidRDefault="005056B4" w:rsidP="000E6A49">
            <w:pPr>
              <w:jc w:val="center"/>
              <w:rPr>
                <w:rFonts w:ascii="Sylfaen" w:hAnsi="Sylfaen" w:cs="Sylfaen"/>
                <w:sz w:val="22"/>
                <w:szCs w:val="22"/>
              </w:rPr>
            </w:pPr>
            <w:r w:rsidRPr="00483E4D">
              <w:rPr>
                <w:rFonts w:ascii="Sylfaen" w:hAnsi="Sylfaen" w:cs="Sylfaen"/>
                <w:sz w:val="22"/>
                <w:szCs w:val="22"/>
              </w:rPr>
              <w:lastRenderedPageBreak/>
              <w:t>10</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15331151</w:t>
            </w:r>
          </w:p>
        </w:tc>
        <w:tc>
          <w:tcPr>
            <w:tcW w:w="2014" w:type="dxa"/>
            <w:gridSpan w:val="2"/>
            <w:vAlign w:val="center"/>
          </w:tcPr>
          <w:p w:rsidR="005056B4" w:rsidRPr="00483E4D" w:rsidRDefault="005056B4" w:rsidP="000E6A49">
            <w:pPr>
              <w:rPr>
                <w:rFonts w:ascii="Calibri" w:hAnsi="Calibri" w:cs="Calibri"/>
                <w:sz w:val="22"/>
                <w:szCs w:val="22"/>
              </w:rPr>
            </w:pPr>
            <w:r w:rsidRPr="00483E4D">
              <w:rPr>
                <w:rFonts w:ascii="Sylfaen" w:hAnsi="Sylfaen" w:cs="Sylfaen"/>
                <w:sz w:val="22"/>
                <w:szCs w:val="22"/>
              </w:rPr>
              <w:t>Бобы фасоли</w:t>
            </w:r>
          </w:p>
          <w:p w:rsidR="005056B4" w:rsidRPr="00483E4D" w:rsidRDefault="005056B4" w:rsidP="000E6A49">
            <w:pPr>
              <w:rPr>
                <w:rFonts w:ascii="Calibri" w:hAnsi="Calibri" w:cs="Calibri"/>
                <w:sz w:val="22"/>
                <w:szCs w:val="22"/>
              </w:rPr>
            </w:pP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483E4D" w:rsidRDefault="005056B4" w:rsidP="000E6A49">
            <w:pPr>
              <w:jc w:val="both"/>
              <w:rPr>
                <w:rFonts w:ascii="Sylfaen" w:hAnsi="Sylfaen" w:cs="Arial"/>
                <w:sz w:val="18"/>
                <w:szCs w:val="18"/>
              </w:rPr>
            </w:pPr>
            <w:r w:rsidRPr="00483E4D">
              <w:rPr>
                <w:rFonts w:ascii="Sylfaen" w:hAnsi="Sylfaen" w:cs="Arial"/>
                <w:sz w:val="18"/>
                <w:szCs w:val="18"/>
              </w:rPr>
              <w:t>Бобы цветные, одноцветные, ярко окрашенные, сухие: влажность не более 15% или со средней сухостью: (15,1-18,0)%. безопасность: N 2-III-4.9-01-2010 остаточный срок го</w:t>
            </w:r>
            <w:r>
              <w:rPr>
                <w:rFonts w:ascii="Sylfaen" w:hAnsi="Sylfaen" w:cs="Arial"/>
                <w:sz w:val="18"/>
                <w:szCs w:val="18"/>
              </w:rPr>
              <w:t xml:space="preserve">дности не менее 70 </w:t>
            </w:r>
            <w:r w:rsidRPr="00483E4D">
              <w:rPr>
                <w:rFonts w:ascii="Sylfaen" w:hAnsi="Sylfaen" w:cs="Arial"/>
                <w:sz w:val="18"/>
                <w:szCs w:val="18"/>
              </w:rPr>
              <w:t>%:</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32</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32</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11</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15331153</w:t>
            </w:r>
          </w:p>
        </w:tc>
        <w:tc>
          <w:tcPr>
            <w:tcW w:w="2014" w:type="dxa"/>
            <w:gridSpan w:val="2"/>
            <w:vAlign w:val="center"/>
          </w:tcPr>
          <w:p w:rsidR="005056B4" w:rsidRPr="005810B0" w:rsidRDefault="005056B4" w:rsidP="000E6A49">
            <w:pPr>
              <w:rPr>
                <w:rFonts w:ascii="Calibri" w:hAnsi="Calibri" w:cs="Calibri"/>
                <w:sz w:val="22"/>
                <w:szCs w:val="22"/>
              </w:rPr>
            </w:pPr>
            <w:r>
              <w:rPr>
                <w:rFonts w:ascii="Sylfaen" w:hAnsi="Sylfaen" w:cs="Sylfaen"/>
                <w:sz w:val="22"/>
                <w:szCs w:val="22"/>
              </w:rPr>
              <w:t>Чечевица</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Sylfaen"/>
                <w:bCs/>
                <w:color w:val="000000"/>
                <w:sz w:val="18"/>
                <w:szCs w:val="18"/>
                <w:lang w:val="hy-AM"/>
              </w:rPr>
            </w:pPr>
            <w:r w:rsidRPr="005810B0">
              <w:rPr>
                <w:rFonts w:ascii="Sylfaen" w:hAnsi="Sylfaen" w:cs="Sylfaen"/>
                <w:sz w:val="18"/>
                <w:szCs w:val="18"/>
                <w:lang w:val="hy-AM"/>
              </w:rPr>
              <w:t xml:space="preserve">Чистая, сухая: влажность не более 14 %, средняя </w:t>
            </w:r>
            <w:r w:rsidRPr="005810B0">
              <w:rPr>
                <w:rFonts w:ascii="Sylfaen" w:hAnsi="Sylfaen" w:cs="Sylfaen"/>
                <w:sz w:val="18"/>
                <w:szCs w:val="18"/>
                <w:lang w:val="hy-AM"/>
              </w:rPr>
              <w:lastRenderedPageBreak/>
              <w:t>сухость не более 14.0-17.0%, ГОСТ 7066-77.-4.9-01-2010 об гигиенических нормативах и статье 9 Закона РА "О безопасности продуктов питания"</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276</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РА Араратский обла</w:t>
            </w:r>
            <w:r w:rsidRPr="000E6A49">
              <w:rPr>
                <w:rFonts w:ascii="GHEA Grapalat" w:hAnsi="GHEA Grapalat"/>
                <w:sz w:val="16"/>
                <w:szCs w:val="16"/>
              </w:rPr>
              <w:lastRenderedPageBreak/>
              <w:t xml:space="preserve">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lastRenderedPageBreak/>
              <w:t>276</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12</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15331161</w:t>
            </w:r>
          </w:p>
        </w:tc>
        <w:tc>
          <w:tcPr>
            <w:tcW w:w="2014" w:type="dxa"/>
            <w:gridSpan w:val="2"/>
            <w:vAlign w:val="center"/>
          </w:tcPr>
          <w:p w:rsidR="005056B4" w:rsidRPr="005810B0" w:rsidRDefault="005056B4" w:rsidP="000E6A49">
            <w:pPr>
              <w:rPr>
                <w:rFonts w:ascii="Calibri" w:hAnsi="Calibri" w:cs="Calibri"/>
                <w:sz w:val="22"/>
                <w:szCs w:val="22"/>
              </w:rPr>
            </w:pPr>
            <w:r>
              <w:rPr>
                <w:rFonts w:ascii="Sylfaen" w:hAnsi="Sylfaen" w:cs="Sylfaen"/>
                <w:sz w:val="22"/>
                <w:szCs w:val="22"/>
              </w:rPr>
              <w:t>Репчатый лук</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5810B0" w:rsidRDefault="005056B4" w:rsidP="000E6A49">
            <w:pPr>
              <w:rPr>
                <w:rFonts w:ascii="Arial Armenian" w:hAnsi="Arial Armenian" w:cs="Calibri"/>
                <w:bCs/>
                <w:color w:val="000000"/>
                <w:sz w:val="18"/>
                <w:szCs w:val="18"/>
              </w:rPr>
            </w:pPr>
            <w:r w:rsidRPr="005810B0">
              <w:rPr>
                <w:rFonts w:ascii="Sylfaen" w:hAnsi="Sylfaen" w:cs="Calibri"/>
                <w:bCs/>
                <w:color w:val="000000"/>
                <w:sz w:val="18"/>
                <w:szCs w:val="18"/>
              </w:rPr>
              <w:t xml:space="preserve">Диаметр свежей, сладкой, здоровой, узкой части не менее 3 см, ГОСТ 27166-86, </w:t>
            </w:r>
            <w:proofErr w:type="spellStart"/>
            <w:r w:rsidRPr="005810B0">
              <w:rPr>
                <w:rFonts w:ascii="Sylfaen" w:hAnsi="Sylfaen" w:cs="Calibri"/>
                <w:bCs/>
                <w:color w:val="000000"/>
                <w:sz w:val="18"/>
                <w:szCs w:val="18"/>
              </w:rPr>
              <w:t>безопасность-по</w:t>
            </w:r>
            <w:proofErr w:type="spellEnd"/>
            <w:r w:rsidRPr="005810B0">
              <w:rPr>
                <w:rFonts w:ascii="Sylfaen" w:hAnsi="Sylfaen" w:cs="Calibri"/>
                <w:bCs/>
                <w:color w:val="000000"/>
                <w:sz w:val="18"/>
                <w:szCs w:val="18"/>
              </w:rPr>
              <w:t xml:space="preserve"> данным правительства РА 2006г. </w:t>
            </w:r>
            <w:r w:rsidRPr="005810B0">
              <w:rPr>
                <w:rFonts w:ascii="Sylfaen" w:hAnsi="Sylfaen" w:cs="Arial"/>
                <w:sz w:val="18"/>
                <w:szCs w:val="18"/>
              </w:rPr>
              <w:t xml:space="preserve">согласно утвержденному Решением от 21 декабря № 1913-N «техническому регламенту свежих фруктов и овощей "и ст. 8 Закона РА» О безопасности пищевых </w:t>
            </w:r>
            <w:r w:rsidRPr="005810B0">
              <w:rPr>
                <w:rFonts w:ascii="Sylfaen" w:hAnsi="Sylfaen" w:cs="Arial"/>
                <w:sz w:val="18"/>
                <w:szCs w:val="18"/>
              </w:rPr>
              <w:lastRenderedPageBreak/>
              <w:t>продуктов".</w:t>
            </w:r>
          </w:p>
        </w:tc>
        <w:tc>
          <w:tcPr>
            <w:tcW w:w="943" w:type="dxa"/>
            <w:vAlign w:val="center"/>
          </w:tcPr>
          <w:p w:rsidR="005056B4" w:rsidRPr="00D9387E" w:rsidRDefault="005056B4" w:rsidP="000E6A49">
            <w:pPr>
              <w:jc w:val="center"/>
              <w:rPr>
                <w:rFonts w:ascii="Sylfaen" w:hAnsi="Sylfaen" w:cs="Sylfaen"/>
                <w:sz w:val="22"/>
                <w:szCs w:val="22"/>
              </w:rPr>
            </w:pPr>
            <w:r w:rsidRPr="00D9387E">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80</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80</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13</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15331163</w:t>
            </w:r>
          </w:p>
        </w:tc>
        <w:tc>
          <w:tcPr>
            <w:tcW w:w="2014" w:type="dxa"/>
            <w:gridSpan w:val="2"/>
            <w:vAlign w:val="center"/>
          </w:tcPr>
          <w:p w:rsidR="005056B4" w:rsidRPr="005810B0" w:rsidRDefault="005056B4" w:rsidP="000E6A49">
            <w:pPr>
              <w:rPr>
                <w:rFonts w:ascii="Calibri" w:hAnsi="Calibri" w:cs="Calibri"/>
                <w:sz w:val="22"/>
                <w:szCs w:val="22"/>
              </w:rPr>
            </w:pPr>
            <w:r>
              <w:rPr>
                <w:rFonts w:ascii="Sylfaen" w:hAnsi="Sylfaen" w:cs="Sylfaen"/>
                <w:sz w:val="22"/>
                <w:szCs w:val="22"/>
              </w:rPr>
              <w:t>Свекла</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5810B0" w:rsidRDefault="005056B4" w:rsidP="000E6A49">
            <w:pPr>
              <w:jc w:val="both"/>
              <w:rPr>
                <w:rFonts w:ascii="Sylfaen" w:hAnsi="Sylfaen" w:cs="Arial"/>
                <w:sz w:val="18"/>
                <w:szCs w:val="18"/>
              </w:rPr>
            </w:pPr>
            <w:r w:rsidRPr="00D9387E">
              <w:rPr>
                <w:rFonts w:ascii="Sylfaen" w:hAnsi="Sylfaen" w:cs="Arial"/>
                <w:sz w:val="18"/>
                <w:szCs w:val="18"/>
              </w:rPr>
              <w:t xml:space="preserve">Здоровый, свежий, без травм, ГОСТ 26767-85. </w:t>
            </w:r>
            <w:r w:rsidRPr="005810B0">
              <w:rPr>
                <w:rFonts w:ascii="Sylfaen" w:hAnsi="Sylfaen" w:cs="Arial"/>
                <w:sz w:val="18"/>
                <w:szCs w:val="18"/>
              </w:rPr>
              <w:t>Безопасность и маркировка по данным правительства РА 2006г. согласно утвержденному Решением от 21 декабря № 1913-N «техническому регламенту свежих фруктов и овощей "и ст. 8 Закона РА» О безопасности пищевых продуктов".</w:t>
            </w:r>
          </w:p>
        </w:tc>
        <w:tc>
          <w:tcPr>
            <w:tcW w:w="943" w:type="dxa"/>
            <w:vAlign w:val="center"/>
          </w:tcPr>
          <w:p w:rsidR="005056B4" w:rsidRPr="00DA3353" w:rsidRDefault="005056B4" w:rsidP="000E6A49">
            <w:pPr>
              <w:jc w:val="center"/>
              <w:rPr>
                <w:rFonts w:ascii="Sylfaen" w:hAnsi="Sylfaen" w:cs="Sylfaen"/>
                <w:sz w:val="22"/>
                <w:szCs w:val="22"/>
              </w:rPr>
            </w:pPr>
            <w:proofErr w:type="gramStart"/>
            <w:r>
              <w:rPr>
                <w:rFonts w:ascii="Sylfaen" w:hAnsi="Sylfaen" w:cs="Sylfaen"/>
                <w:sz w:val="22"/>
                <w:szCs w:val="22"/>
              </w:rPr>
              <w:t>к</w:t>
            </w:r>
            <w:proofErr w:type="gramEnd"/>
            <w:r>
              <w:rPr>
                <w:rFonts w:ascii="Sylfaen" w:hAnsi="Sylfaen" w:cs="Sylfaen"/>
                <w:sz w:val="22"/>
                <w:szCs w:val="22"/>
              </w:rPr>
              <w:t>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96</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96</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D9387E" w:rsidRDefault="005056B4" w:rsidP="000E6A49">
            <w:pPr>
              <w:jc w:val="center"/>
              <w:rPr>
                <w:rFonts w:ascii="Sylfaen" w:hAnsi="Sylfaen" w:cs="Sylfaen"/>
                <w:sz w:val="22"/>
                <w:szCs w:val="22"/>
              </w:rPr>
            </w:pPr>
            <w:r w:rsidRPr="00D9387E">
              <w:rPr>
                <w:rFonts w:ascii="Sylfaen" w:hAnsi="Sylfaen" w:cs="Sylfaen"/>
                <w:sz w:val="22"/>
                <w:szCs w:val="22"/>
              </w:rPr>
              <w:t>14</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15331164</w:t>
            </w:r>
          </w:p>
        </w:tc>
        <w:tc>
          <w:tcPr>
            <w:tcW w:w="2014" w:type="dxa"/>
            <w:gridSpan w:val="2"/>
            <w:vAlign w:val="center"/>
          </w:tcPr>
          <w:p w:rsidR="005056B4" w:rsidRPr="00D9387E" w:rsidRDefault="005056B4" w:rsidP="000E6A49">
            <w:pPr>
              <w:rPr>
                <w:rFonts w:ascii="Calibri" w:hAnsi="Calibri" w:cs="Calibri"/>
                <w:sz w:val="22"/>
                <w:szCs w:val="22"/>
              </w:rPr>
            </w:pPr>
            <w:r>
              <w:rPr>
                <w:rFonts w:ascii="Sylfaen" w:hAnsi="Sylfaen" w:cs="Sylfaen"/>
                <w:sz w:val="22"/>
                <w:szCs w:val="22"/>
              </w:rPr>
              <w:t>Мо</w:t>
            </w:r>
            <w:r w:rsidRPr="00D9387E">
              <w:rPr>
                <w:rFonts w:ascii="Sylfaen" w:hAnsi="Sylfaen" w:cs="Sylfaen"/>
                <w:sz w:val="22"/>
                <w:szCs w:val="22"/>
              </w:rPr>
              <w:t>рковь</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5810B0" w:rsidRDefault="005056B4" w:rsidP="000E6A49">
            <w:pPr>
              <w:jc w:val="both"/>
              <w:rPr>
                <w:rFonts w:ascii="Sylfaen" w:hAnsi="Sylfaen" w:cs="Arial"/>
                <w:sz w:val="18"/>
                <w:szCs w:val="18"/>
              </w:rPr>
            </w:pPr>
            <w:r w:rsidRPr="00D9387E">
              <w:rPr>
                <w:rFonts w:ascii="Sylfaen" w:hAnsi="Sylfaen" w:cs="Arial"/>
                <w:sz w:val="18"/>
                <w:szCs w:val="18"/>
              </w:rPr>
              <w:t>Здоро</w:t>
            </w:r>
            <w:r>
              <w:rPr>
                <w:rFonts w:ascii="Sylfaen" w:hAnsi="Sylfaen" w:cs="Arial"/>
                <w:sz w:val="18"/>
                <w:szCs w:val="18"/>
              </w:rPr>
              <w:t xml:space="preserve">вый, свежий, без травм, </w:t>
            </w:r>
            <w:r w:rsidRPr="00D9387E">
              <w:rPr>
                <w:rFonts w:ascii="Sylfaen" w:hAnsi="Sylfaen" w:cs="Arial"/>
                <w:sz w:val="18"/>
                <w:szCs w:val="18"/>
              </w:rPr>
              <w:t xml:space="preserve">ГОСТ 26767-85. </w:t>
            </w:r>
            <w:r w:rsidRPr="005810B0">
              <w:rPr>
                <w:rFonts w:ascii="Sylfaen" w:hAnsi="Sylfaen" w:cs="Arial"/>
                <w:sz w:val="18"/>
                <w:szCs w:val="18"/>
              </w:rPr>
              <w:t xml:space="preserve">Безопасность и маркировка по данным правительства РА 2006г. согласно утвержденному Решением от 21 декабря № </w:t>
            </w:r>
            <w:r w:rsidRPr="005810B0">
              <w:rPr>
                <w:rFonts w:ascii="Sylfaen" w:hAnsi="Sylfaen" w:cs="Arial"/>
                <w:sz w:val="18"/>
                <w:szCs w:val="18"/>
              </w:rPr>
              <w:lastRenderedPageBreak/>
              <w:t>1913-N «техническому регламенту свежих фруктов и овощей "и ст. 8 Закона РА» О безопасности пищевых продуктов".</w:t>
            </w:r>
          </w:p>
        </w:tc>
        <w:tc>
          <w:tcPr>
            <w:tcW w:w="943" w:type="dxa"/>
            <w:vAlign w:val="center"/>
          </w:tcPr>
          <w:p w:rsidR="005056B4" w:rsidRPr="00DA3353" w:rsidRDefault="005056B4" w:rsidP="000E6A49">
            <w:pPr>
              <w:jc w:val="center"/>
              <w:rPr>
                <w:rFonts w:ascii="Sylfaen" w:hAnsi="Sylfaen" w:cs="Sylfaen"/>
                <w:sz w:val="22"/>
                <w:szCs w:val="22"/>
              </w:rPr>
            </w:pPr>
            <w:proofErr w:type="gramStart"/>
            <w:r>
              <w:rPr>
                <w:rFonts w:ascii="Sylfaen" w:hAnsi="Sylfaen" w:cs="Sylfaen"/>
                <w:sz w:val="22"/>
                <w:szCs w:val="22"/>
              </w:rPr>
              <w:lastRenderedPageBreak/>
              <w:t>к</w:t>
            </w:r>
            <w:proofErr w:type="gramEnd"/>
            <w:r>
              <w:rPr>
                <w:rFonts w:ascii="Sylfaen" w:hAnsi="Sylfaen" w:cs="Sylfaen"/>
                <w:sz w:val="22"/>
                <w:szCs w:val="22"/>
              </w:rPr>
              <w:t>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336</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336</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15</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15331166</w:t>
            </w:r>
          </w:p>
        </w:tc>
        <w:tc>
          <w:tcPr>
            <w:tcW w:w="2014" w:type="dxa"/>
            <w:gridSpan w:val="2"/>
            <w:vAlign w:val="center"/>
          </w:tcPr>
          <w:p w:rsidR="005056B4" w:rsidRPr="00D9387E" w:rsidRDefault="005056B4" w:rsidP="000E6A49">
            <w:pPr>
              <w:rPr>
                <w:rFonts w:ascii="Calibri" w:hAnsi="Calibri" w:cs="Calibri"/>
                <w:sz w:val="22"/>
                <w:szCs w:val="22"/>
              </w:rPr>
            </w:pPr>
            <w:r>
              <w:rPr>
                <w:rFonts w:ascii="Sylfaen" w:hAnsi="Sylfaen" w:cs="Sylfaen"/>
                <w:sz w:val="22"/>
                <w:szCs w:val="22"/>
              </w:rPr>
              <w:t>Огурцы</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E45DF4" w:rsidRDefault="005056B4" w:rsidP="000E6A49">
            <w:pPr>
              <w:jc w:val="both"/>
              <w:rPr>
                <w:rFonts w:ascii="Sylfaen" w:hAnsi="Sylfaen" w:cs="Sylfaen"/>
                <w:bCs/>
                <w:color w:val="000000"/>
                <w:sz w:val="18"/>
                <w:szCs w:val="18"/>
              </w:rPr>
            </w:pPr>
            <w:r w:rsidRPr="00D9387E">
              <w:rPr>
                <w:rFonts w:ascii="Sylfaen" w:hAnsi="Sylfaen" w:cs="Calibri"/>
                <w:bCs/>
                <w:color w:val="000000"/>
                <w:sz w:val="18"/>
                <w:szCs w:val="18"/>
              </w:rPr>
              <w:t>Огурцы</w:t>
            </w:r>
            <w:r w:rsidRPr="00E45DF4">
              <w:rPr>
                <w:rFonts w:ascii="Sylfaen" w:hAnsi="Sylfaen" w:cs="Calibri"/>
                <w:bCs/>
                <w:color w:val="000000"/>
                <w:sz w:val="18"/>
                <w:szCs w:val="18"/>
              </w:rPr>
              <w:t xml:space="preserve"> свежие виды использования, целые, невредимые, безопасность по N 2-III-4,9-01-2003 (</w:t>
            </w:r>
            <w:proofErr w:type="spellStart"/>
            <w:r w:rsidRPr="00E45DF4">
              <w:rPr>
                <w:rFonts w:ascii="Sylfaen" w:hAnsi="Sylfaen" w:cs="Calibri"/>
                <w:bCs/>
                <w:color w:val="000000"/>
                <w:sz w:val="18"/>
                <w:szCs w:val="18"/>
              </w:rPr>
              <w:t>Сан-ПиН</w:t>
            </w:r>
            <w:proofErr w:type="spellEnd"/>
            <w:r w:rsidRPr="00E45DF4">
              <w:rPr>
                <w:rFonts w:ascii="Sylfaen" w:hAnsi="Sylfaen" w:cs="Calibri"/>
                <w:bCs/>
                <w:color w:val="000000"/>
                <w:sz w:val="18"/>
                <w:szCs w:val="18"/>
              </w:rPr>
              <w:t xml:space="preserve"> РФ 2,3,2-1078-01) ст. 9 Закона РА "О санитарно-эпидемиологических правилах и нормах и безопасности продуктов питания";</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40</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40</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16</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15331167</w:t>
            </w:r>
          </w:p>
        </w:tc>
        <w:tc>
          <w:tcPr>
            <w:tcW w:w="2014" w:type="dxa"/>
            <w:gridSpan w:val="2"/>
            <w:vAlign w:val="center"/>
          </w:tcPr>
          <w:p w:rsidR="005056B4" w:rsidRPr="00D9387E" w:rsidRDefault="005056B4" w:rsidP="000E6A49">
            <w:pPr>
              <w:rPr>
                <w:rFonts w:ascii="Calibri" w:hAnsi="Calibri" w:cs="Calibri"/>
                <w:sz w:val="22"/>
                <w:szCs w:val="22"/>
              </w:rPr>
            </w:pPr>
            <w:r>
              <w:rPr>
                <w:rFonts w:ascii="Sylfaen" w:hAnsi="Sylfaen" w:cs="Sylfaen"/>
                <w:sz w:val="22"/>
                <w:szCs w:val="22"/>
              </w:rPr>
              <w:t>Зелень разная</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E45DF4" w:rsidRDefault="005056B4" w:rsidP="000E6A49">
            <w:pPr>
              <w:jc w:val="both"/>
              <w:rPr>
                <w:rFonts w:ascii="Sylfaen" w:hAnsi="Sylfaen" w:cs="Sylfaen"/>
                <w:bCs/>
                <w:color w:val="000000"/>
                <w:sz w:val="18"/>
                <w:szCs w:val="18"/>
              </w:rPr>
            </w:pPr>
            <w:r w:rsidRPr="00D9387E">
              <w:rPr>
                <w:rFonts w:ascii="Sylfaen" w:hAnsi="Sylfaen" w:cs="Sylfaen"/>
                <w:sz w:val="18"/>
                <w:szCs w:val="18"/>
              </w:rPr>
              <w:t>Зелень разн</w:t>
            </w:r>
            <w:r w:rsidRPr="00ED79F2">
              <w:rPr>
                <w:rFonts w:ascii="Sylfaen" w:hAnsi="Sylfaen" w:cs="Sylfaen"/>
                <w:sz w:val="18"/>
                <w:szCs w:val="18"/>
              </w:rPr>
              <w:t>ая</w:t>
            </w:r>
            <w:r w:rsidRPr="00E45DF4">
              <w:rPr>
                <w:rFonts w:ascii="Sylfaen" w:hAnsi="Sylfaen" w:cs="Calibri"/>
                <w:bCs/>
                <w:color w:val="000000"/>
                <w:sz w:val="18"/>
                <w:szCs w:val="18"/>
              </w:rPr>
              <w:t xml:space="preserve"> свежие виды использования, целые, невредимые, безопасность по N 2-III-4,9-01-2003 (</w:t>
            </w:r>
            <w:proofErr w:type="spellStart"/>
            <w:r w:rsidRPr="00E45DF4">
              <w:rPr>
                <w:rFonts w:ascii="Sylfaen" w:hAnsi="Sylfaen" w:cs="Calibri"/>
                <w:bCs/>
                <w:color w:val="000000"/>
                <w:sz w:val="18"/>
                <w:szCs w:val="18"/>
              </w:rPr>
              <w:t>Сан-</w:t>
            </w:r>
            <w:r w:rsidRPr="00E45DF4">
              <w:rPr>
                <w:rFonts w:ascii="Sylfaen" w:hAnsi="Sylfaen" w:cs="Calibri"/>
                <w:bCs/>
                <w:color w:val="000000"/>
                <w:sz w:val="18"/>
                <w:szCs w:val="18"/>
              </w:rPr>
              <w:lastRenderedPageBreak/>
              <w:t>ПиН</w:t>
            </w:r>
            <w:proofErr w:type="spellEnd"/>
            <w:r w:rsidRPr="00E45DF4">
              <w:rPr>
                <w:rFonts w:ascii="Sylfaen" w:hAnsi="Sylfaen" w:cs="Calibri"/>
                <w:bCs/>
                <w:color w:val="000000"/>
                <w:sz w:val="18"/>
                <w:szCs w:val="18"/>
              </w:rPr>
              <w:t xml:space="preserve"> РФ 2,3,2-1078-01) ст. 9 Закона РА "О санитарно-эпидемиологических правилах и нормах и безопасности продуктов питания";</w:t>
            </w:r>
          </w:p>
        </w:tc>
        <w:tc>
          <w:tcPr>
            <w:tcW w:w="943" w:type="dxa"/>
            <w:vAlign w:val="center"/>
          </w:tcPr>
          <w:p w:rsidR="005056B4" w:rsidRPr="00D9387E" w:rsidRDefault="005056B4" w:rsidP="000E6A49">
            <w:pPr>
              <w:jc w:val="center"/>
              <w:rPr>
                <w:rFonts w:ascii="Sylfaen" w:hAnsi="Sylfaen" w:cs="Sylfaen"/>
                <w:sz w:val="22"/>
                <w:szCs w:val="22"/>
              </w:rPr>
            </w:pPr>
            <w:r>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256</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w:t>
            </w:r>
            <w:r w:rsidRPr="000E6A49">
              <w:rPr>
                <w:rFonts w:ascii="GHEA Grapalat" w:hAnsi="GHEA Grapalat"/>
                <w:sz w:val="16"/>
                <w:szCs w:val="16"/>
              </w:rPr>
              <w:lastRenderedPageBreak/>
              <w:t>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lastRenderedPageBreak/>
              <w:t>256</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17</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15331490</w:t>
            </w:r>
          </w:p>
        </w:tc>
        <w:tc>
          <w:tcPr>
            <w:tcW w:w="2014" w:type="dxa"/>
            <w:gridSpan w:val="2"/>
            <w:vAlign w:val="center"/>
          </w:tcPr>
          <w:p w:rsidR="005056B4" w:rsidRPr="00D9387E" w:rsidRDefault="005056B4" w:rsidP="000E6A49">
            <w:pPr>
              <w:rPr>
                <w:rFonts w:ascii="Calibri" w:hAnsi="Calibri" w:cs="Calibri"/>
                <w:sz w:val="22"/>
                <w:szCs w:val="22"/>
              </w:rPr>
            </w:pPr>
            <w:r>
              <w:rPr>
                <w:rFonts w:ascii="Sylfaen" w:hAnsi="Sylfaen" w:cs="Sylfaen"/>
                <w:sz w:val="22"/>
                <w:szCs w:val="22"/>
              </w:rPr>
              <w:t>Маринованные огурцы</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ED79F2" w:rsidRDefault="005056B4" w:rsidP="000E6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18"/>
                <w:szCs w:val="18"/>
              </w:rPr>
            </w:pPr>
            <w:r w:rsidRPr="00D9387E">
              <w:rPr>
                <w:rFonts w:ascii="Sylfaen" w:hAnsi="Sylfaen" w:cs="Arial"/>
                <w:sz w:val="18"/>
                <w:szCs w:val="18"/>
              </w:rPr>
              <w:t>Маринованные огурцы</w:t>
            </w:r>
            <w:proofErr w:type="gramStart"/>
            <w:r w:rsidRPr="00D9387E">
              <w:rPr>
                <w:rFonts w:ascii="Sylfaen" w:hAnsi="Sylfaen" w:cs="Arial"/>
                <w:sz w:val="18"/>
                <w:szCs w:val="18"/>
              </w:rPr>
              <w:t>.</w:t>
            </w:r>
            <w:proofErr w:type="gramEnd"/>
            <w:r w:rsidRPr="00D9387E">
              <w:rPr>
                <w:rFonts w:ascii="Sylfaen" w:hAnsi="Sylfaen" w:cs="Arial"/>
                <w:sz w:val="18"/>
                <w:szCs w:val="18"/>
              </w:rPr>
              <w:t xml:space="preserve"> </w:t>
            </w:r>
            <w:proofErr w:type="gramStart"/>
            <w:r w:rsidRPr="00D9387E">
              <w:rPr>
                <w:rFonts w:ascii="Sylfaen" w:hAnsi="Sylfaen" w:cs="Arial"/>
                <w:sz w:val="18"/>
                <w:szCs w:val="18"/>
              </w:rPr>
              <w:t>с</w:t>
            </w:r>
            <w:proofErr w:type="gramEnd"/>
            <w:r w:rsidRPr="00D9387E">
              <w:rPr>
                <w:rFonts w:ascii="Sylfaen" w:hAnsi="Sylfaen" w:cs="Arial"/>
                <w:sz w:val="18"/>
                <w:szCs w:val="18"/>
              </w:rPr>
              <w:t>остав: огурец, острый перец, чеснок, сельдерей, укроп, уксусная кислота, соль пищевая, сахар, вода. В стеклян</w:t>
            </w:r>
            <w:r>
              <w:rPr>
                <w:rFonts w:ascii="Sylfaen" w:hAnsi="Sylfaen" w:cs="Arial"/>
                <w:sz w:val="18"/>
                <w:szCs w:val="18"/>
              </w:rPr>
              <w:t>н</w:t>
            </w:r>
            <w:r w:rsidRPr="00D9387E">
              <w:rPr>
                <w:rFonts w:ascii="Sylfaen" w:hAnsi="Sylfaen" w:cs="Arial"/>
                <w:sz w:val="18"/>
                <w:szCs w:val="18"/>
              </w:rPr>
              <w:t>ых банках 1л. Безопасность: по нормативам 2-</w:t>
            </w:r>
            <w:r w:rsidRPr="007E55BD">
              <w:rPr>
                <w:rFonts w:ascii="Sylfaen" w:hAnsi="Sylfaen" w:cs="Arial"/>
                <w:sz w:val="18"/>
                <w:szCs w:val="18"/>
              </w:rPr>
              <w:t>III</w:t>
            </w:r>
            <w:r w:rsidRPr="00D9387E">
              <w:rPr>
                <w:rFonts w:ascii="Sylfaen" w:hAnsi="Sylfaen" w:cs="Arial"/>
                <w:sz w:val="18"/>
                <w:szCs w:val="18"/>
              </w:rPr>
              <w:t>-4.</w:t>
            </w:r>
            <w:proofErr w:type="gramStart"/>
            <w:r w:rsidRPr="00D9387E">
              <w:rPr>
                <w:rFonts w:ascii="Sylfaen" w:hAnsi="Sylfaen" w:cs="Arial"/>
                <w:sz w:val="18"/>
                <w:szCs w:val="18"/>
              </w:rPr>
              <w:t>9-01-2010</w:t>
            </w:r>
            <w:proofErr w:type="gramEnd"/>
            <w:r w:rsidRPr="00D9387E">
              <w:rPr>
                <w:rFonts w:ascii="Sylfaen" w:hAnsi="Sylfaen" w:cs="Arial"/>
                <w:sz w:val="18"/>
                <w:szCs w:val="18"/>
              </w:rPr>
              <w:t xml:space="preserve">  а </w:t>
            </w:r>
            <w:proofErr w:type="spellStart"/>
            <w:r w:rsidRPr="00D9387E">
              <w:rPr>
                <w:rFonts w:ascii="Sylfaen" w:hAnsi="Sylfaen" w:cs="Arial"/>
                <w:sz w:val="18"/>
                <w:szCs w:val="18"/>
              </w:rPr>
              <w:t>маркировка-статьи</w:t>
            </w:r>
            <w:proofErr w:type="spellEnd"/>
            <w:r w:rsidRPr="00D9387E">
              <w:rPr>
                <w:rFonts w:ascii="Sylfaen" w:hAnsi="Sylfaen" w:cs="Arial"/>
                <w:sz w:val="18"/>
                <w:szCs w:val="18"/>
              </w:rPr>
              <w:t xml:space="preserve"> 8 Закона РА “О безопасности пищевых продуктов”. %: Остаточный срок годности не менее 60 %:</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64</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64</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D9387E" w:rsidRDefault="005056B4" w:rsidP="000E6A49">
            <w:pPr>
              <w:jc w:val="center"/>
              <w:rPr>
                <w:rFonts w:ascii="Sylfaen" w:hAnsi="Sylfaen" w:cs="Sylfaen"/>
                <w:sz w:val="22"/>
                <w:szCs w:val="22"/>
              </w:rPr>
            </w:pPr>
            <w:r w:rsidRPr="00D9387E">
              <w:rPr>
                <w:rFonts w:ascii="Sylfaen" w:hAnsi="Sylfaen" w:cs="Sylfaen"/>
                <w:sz w:val="22"/>
                <w:szCs w:val="22"/>
              </w:rPr>
              <w:lastRenderedPageBreak/>
              <w:t>18</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15332140</w:t>
            </w:r>
          </w:p>
        </w:tc>
        <w:tc>
          <w:tcPr>
            <w:tcW w:w="2014" w:type="dxa"/>
            <w:gridSpan w:val="2"/>
            <w:vAlign w:val="center"/>
          </w:tcPr>
          <w:p w:rsidR="005056B4" w:rsidRPr="00133690" w:rsidRDefault="005056B4" w:rsidP="000E6A49">
            <w:pPr>
              <w:rPr>
                <w:rFonts w:ascii="Calibri" w:hAnsi="Calibri" w:cs="Calibri"/>
                <w:sz w:val="22"/>
                <w:szCs w:val="22"/>
              </w:rPr>
            </w:pPr>
            <w:r>
              <w:rPr>
                <w:rFonts w:ascii="Sylfaen" w:hAnsi="Sylfaen" w:cs="Sylfaen"/>
                <w:sz w:val="22"/>
                <w:szCs w:val="22"/>
              </w:rPr>
              <w:t>Яблоки среднего размера</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133690" w:rsidRDefault="005056B4" w:rsidP="000E6A49">
            <w:pPr>
              <w:pStyle w:val="aff3"/>
              <w:rPr>
                <w:rFonts w:ascii="Arial Unicode" w:hAnsi="Arial Unicode" w:cs="Sylfaen"/>
                <w:bCs/>
                <w:sz w:val="18"/>
                <w:szCs w:val="18"/>
                <w:lang w:val="ru-RU"/>
              </w:rPr>
            </w:pPr>
            <w:r w:rsidRPr="00133690">
              <w:rPr>
                <w:rFonts w:ascii="Sylfaen" w:hAnsi="Sylfaen" w:cs="Sylfaen"/>
                <w:sz w:val="18"/>
                <w:szCs w:val="18"/>
                <w:lang w:val="ru-RU"/>
              </w:rPr>
              <w:t>Яблоки среднего размера</w:t>
            </w:r>
            <w:r w:rsidRPr="00133690">
              <w:rPr>
                <w:rFonts w:ascii="Arial Unicode" w:hAnsi="Arial Unicode" w:cs="Sylfaen"/>
                <w:sz w:val="18"/>
                <w:szCs w:val="18"/>
                <w:lang w:val="ru-RU"/>
              </w:rPr>
              <w:t xml:space="preserve"> Безопасность и маркировка по данным правительства РА 2006г. согласно утвержденному Решением от 21 декабря № 1913-</w:t>
            </w:r>
            <w:r w:rsidRPr="00133690">
              <w:rPr>
                <w:rFonts w:ascii="Arial Unicode" w:hAnsi="Arial Unicode" w:cs="Sylfaen"/>
                <w:sz w:val="18"/>
                <w:szCs w:val="18"/>
              </w:rPr>
              <w:t>N</w:t>
            </w:r>
            <w:r w:rsidRPr="00133690">
              <w:rPr>
                <w:rFonts w:ascii="Arial Unicode" w:hAnsi="Arial Unicode" w:cs="Sylfaen"/>
                <w:sz w:val="18"/>
                <w:szCs w:val="18"/>
                <w:lang w:val="ru-RU"/>
              </w:rPr>
              <w:t xml:space="preserve"> «техническому регламенту свежих фруктов и овощей "и ст. 8 Закона РА» О безопасности пищевых продуктов".</w:t>
            </w:r>
          </w:p>
        </w:tc>
        <w:tc>
          <w:tcPr>
            <w:tcW w:w="943" w:type="dxa"/>
            <w:vAlign w:val="center"/>
          </w:tcPr>
          <w:p w:rsidR="005056B4" w:rsidRPr="00133690" w:rsidRDefault="005056B4" w:rsidP="000E6A49">
            <w:pPr>
              <w:jc w:val="center"/>
              <w:rPr>
                <w:rFonts w:ascii="Sylfaen" w:hAnsi="Sylfaen" w:cs="Sylfaen"/>
                <w:sz w:val="22"/>
                <w:szCs w:val="22"/>
              </w:rPr>
            </w:pPr>
            <w:r w:rsidRPr="00133690">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252</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252</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19</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15332192</w:t>
            </w:r>
          </w:p>
        </w:tc>
        <w:tc>
          <w:tcPr>
            <w:tcW w:w="2014" w:type="dxa"/>
            <w:gridSpan w:val="2"/>
            <w:vAlign w:val="center"/>
          </w:tcPr>
          <w:p w:rsidR="005056B4" w:rsidRPr="00133690" w:rsidRDefault="005056B4" w:rsidP="000E6A49">
            <w:pPr>
              <w:rPr>
                <w:rFonts w:ascii="Calibri" w:hAnsi="Calibri" w:cs="Calibri"/>
                <w:sz w:val="22"/>
                <w:szCs w:val="22"/>
              </w:rPr>
            </w:pPr>
            <w:r>
              <w:rPr>
                <w:rFonts w:ascii="Sylfaen" w:hAnsi="Sylfaen" w:cs="Sylfaen"/>
                <w:sz w:val="22"/>
                <w:szCs w:val="22"/>
              </w:rPr>
              <w:t>Мандарины</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133690" w:rsidRDefault="005056B4" w:rsidP="000E6A49">
            <w:pPr>
              <w:pStyle w:val="aff3"/>
              <w:rPr>
                <w:rFonts w:ascii="Arial Unicode" w:hAnsi="Arial Unicode" w:cs="Sylfaen"/>
                <w:bCs/>
                <w:sz w:val="18"/>
                <w:szCs w:val="18"/>
                <w:lang w:val="ru-RU"/>
              </w:rPr>
            </w:pPr>
            <w:r w:rsidRPr="00133690">
              <w:rPr>
                <w:rFonts w:ascii="Sylfaen" w:hAnsi="Sylfaen" w:cs="Sylfaen"/>
                <w:sz w:val="18"/>
                <w:szCs w:val="18"/>
                <w:lang w:val="ru-RU"/>
              </w:rPr>
              <w:t xml:space="preserve">Мандарины </w:t>
            </w:r>
            <w:r w:rsidRPr="00133690">
              <w:rPr>
                <w:rFonts w:ascii="Arial Unicode" w:hAnsi="Arial Unicode" w:cs="Sylfaen"/>
                <w:sz w:val="18"/>
                <w:szCs w:val="18"/>
                <w:lang w:val="ru-RU"/>
              </w:rPr>
              <w:t xml:space="preserve"> Безопасность и маркировка по данным правительства РА 2006г. согласно утвержденному Решением от 21 декабря № 1913-</w:t>
            </w:r>
            <w:r w:rsidRPr="00133690">
              <w:rPr>
                <w:rFonts w:ascii="Arial Unicode" w:hAnsi="Arial Unicode" w:cs="Sylfaen"/>
                <w:sz w:val="18"/>
                <w:szCs w:val="18"/>
              </w:rPr>
              <w:t>N</w:t>
            </w:r>
            <w:r w:rsidRPr="00133690">
              <w:rPr>
                <w:rFonts w:ascii="Arial Unicode" w:hAnsi="Arial Unicode" w:cs="Sylfaen"/>
                <w:sz w:val="18"/>
                <w:szCs w:val="18"/>
                <w:lang w:val="ru-RU"/>
              </w:rPr>
              <w:t xml:space="preserve"> «техническому регламенту свежих фрук</w:t>
            </w:r>
            <w:r>
              <w:rPr>
                <w:rFonts w:ascii="Arial Unicode" w:hAnsi="Arial Unicode" w:cs="Sylfaen"/>
                <w:sz w:val="18"/>
                <w:szCs w:val="18"/>
                <w:lang w:val="ru-RU"/>
              </w:rPr>
              <w:t>тов и овощей "и ст. 8 Закона РА</w:t>
            </w:r>
            <w:r w:rsidRPr="00133690">
              <w:rPr>
                <w:rFonts w:ascii="Arial Unicode" w:hAnsi="Arial Unicode" w:cs="Sylfaen"/>
                <w:sz w:val="18"/>
                <w:szCs w:val="18"/>
                <w:lang w:val="ru-RU"/>
              </w:rPr>
              <w:t xml:space="preserve">. </w:t>
            </w:r>
            <w:r>
              <w:rPr>
                <w:rFonts w:ascii="Arial Unicode" w:hAnsi="Arial Unicode" w:cs="Sylfaen"/>
                <w:sz w:val="18"/>
                <w:szCs w:val="18"/>
              </w:rPr>
              <w:t>“</w:t>
            </w:r>
            <w:r w:rsidRPr="00133690">
              <w:rPr>
                <w:rFonts w:ascii="Arial Unicode" w:hAnsi="Arial Unicode" w:cs="Sylfaen"/>
                <w:sz w:val="18"/>
                <w:szCs w:val="18"/>
                <w:lang w:val="ru-RU"/>
              </w:rPr>
              <w:t xml:space="preserve">О безопасности пищевых </w:t>
            </w:r>
            <w:r w:rsidRPr="00133690">
              <w:rPr>
                <w:rFonts w:ascii="Arial Unicode" w:hAnsi="Arial Unicode" w:cs="Sylfaen"/>
                <w:sz w:val="18"/>
                <w:szCs w:val="18"/>
                <w:lang w:val="ru-RU"/>
              </w:rPr>
              <w:lastRenderedPageBreak/>
              <w:t>продуктов".</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252</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252</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133690" w:rsidRDefault="005056B4" w:rsidP="000E6A49">
            <w:pPr>
              <w:jc w:val="center"/>
              <w:rPr>
                <w:rFonts w:ascii="Sylfaen" w:hAnsi="Sylfaen" w:cs="Sylfaen"/>
                <w:sz w:val="22"/>
                <w:szCs w:val="22"/>
              </w:rPr>
            </w:pPr>
            <w:r w:rsidRPr="00133690">
              <w:rPr>
                <w:rFonts w:ascii="Sylfaen" w:hAnsi="Sylfaen" w:cs="Sylfaen"/>
                <w:sz w:val="22"/>
                <w:szCs w:val="22"/>
              </w:rPr>
              <w:lastRenderedPageBreak/>
              <w:t>20</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15333100</w:t>
            </w:r>
          </w:p>
        </w:tc>
        <w:tc>
          <w:tcPr>
            <w:tcW w:w="2014" w:type="dxa"/>
            <w:gridSpan w:val="2"/>
            <w:vAlign w:val="center"/>
          </w:tcPr>
          <w:p w:rsidR="005056B4" w:rsidRPr="00133690" w:rsidRDefault="005056B4" w:rsidP="000E6A49">
            <w:pPr>
              <w:rPr>
                <w:rFonts w:ascii="Calibri" w:hAnsi="Calibri" w:cs="Calibri"/>
                <w:sz w:val="22"/>
                <w:szCs w:val="22"/>
              </w:rPr>
            </w:pPr>
            <w:r w:rsidRPr="00133690">
              <w:rPr>
                <w:rFonts w:ascii="Sylfaen" w:hAnsi="Sylfaen" w:cs="Sylfaen"/>
                <w:sz w:val="22"/>
                <w:szCs w:val="22"/>
              </w:rPr>
              <w:t>Томатная паста</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133690" w:rsidRDefault="005056B4" w:rsidP="000E6A49">
            <w:pPr>
              <w:jc w:val="both"/>
              <w:rPr>
                <w:rFonts w:ascii="Sylfaen" w:hAnsi="Sylfaen" w:cs="Sylfaen"/>
                <w:bCs/>
                <w:color w:val="000000"/>
                <w:sz w:val="18"/>
                <w:szCs w:val="18"/>
              </w:rPr>
            </w:pPr>
            <w:r w:rsidRPr="00133690">
              <w:rPr>
                <w:rFonts w:ascii="Sylfaen" w:hAnsi="Sylfaen" w:cs="Sylfaen"/>
                <w:sz w:val="18"/>
                <w:szCs w:val="18"/>
              </w:rPr>
              <w:t xml:space="preserve">Высшего или </w:t>
            </w:r>
            <w:r>
              <w:rPr>
                <w:rFonts w:ascii="Sylfaen" w:hAnsi="Sylfaen" w:cs="Sylfaen"/>
                <w:sz w:val="18"/>
                <w:szCs w:val="18"/>
              </w:rPr>
              <w:t>I</w:t>
            </w:r>
            <w:r w:rsidRPr="00133690">
              <w:rPr>
                <w:rFonts w:ascii="Sylfaen" w:hAnsi="Sylfaen" w:cs="Sylfaen"/>
                <w:sz w:val="18"/>
                <w:szCs w:val="18"/>
              </w:rPr>
              <w:t xml:space="preserve"> сорта</w:t>
            </w:r>
            <w:r w:rsidRPr="00ED79F2">
              <w:rPr>
                <w:rFonts w:ascii="Sylfaen" w:hAnsi="Sylfaen" w:cs="Sylfaen"/>
                <w:sz w:val="18"/>
                <w:szCs w:val="18"/>
              </w:rPr>
              <w:t>,</w:t>
            </w:r>
            <w:r w:rsidRPr="00133690">
              <w:rPr>
                <w:rFonts w:ascii="Sylfaen" w:hAnsi="Sylfaen" w:cs="Sylfaen"/>
                <w:sz w:val="18"/>
                <w:szCs w:val="18"/>
              </w:rPr>
              <w:t xml:space="preserve"> в стеклянных банках до 1 л. ГОСТ </w:t>
            </w:r>
            <w:r w:rsidRPr="007E55BD">
              <w:rPr>
                <w:sz w:val="18"/>
                <w:szCs w:val="18"/>
                <w:lang w:val="hy-AM"/>
              </w:rPr>
              <w:t xml:space="preserve">3343-89: </w:t>
            </w:r>
            <w:r w:rsidRPr="00133690">
              <w:rPr>
                <w:rFonts w:ascii="Sylfaen" w:hAnsi="Sylfaen" w:cs="Sylfaen"/>
                <w:sz w:val="18"/>
                <w:szCs w:val="18"/>
              </w:rPr>
              <w:t>Безопасность по гигиеническим нормативам</w:t>
            </w:r>
            <w:r w:rsidRPr="007E55BD">
              <w:rPr>
                <w:sz w:val="18"/>
                <w:szCs w:val="18"/>
                <w:lang w:val="hy-AM"/>
              </w:rPr>
              <w:t xml:space="preserve"> N 2-III-4.9-01-2010 </w:t>
            </w:r>
            <w:r w:rsidRPr="00133690">
              <w:rPr>
                <w:rFonts w:ascii="Sylfaen" w:hAnsi="Sylfaen" w:cs="Sylfaen"/>
                <w:sz w:val="18"/>
                <w:szCs w:val="18"/>
              </w:rPr>
              <w:t xml:space="preserve">и </w:t>
            </w:r>
            <w:r>
              <w:rPr>
                <w:rFonts w:ascii="Arial Unicode" w:hAnsi="Arial Unicode" w:cs="Sylfaen"/>
                <w:sz w:val="18"/>
                <w:szCs w:val="18"/>
              </w:rPr>
              <w:t>ст. 8 Закона РА</w:t>
            </w:r>
            <w:r w:rsidRPr="00133690">
              <w:rPr>
                <w:rFonts w:ascii="Arial Unicode" w:hAnsi="Arial Unicode" w:cs="Sylfaen"/>
                <w:sz w:val="18"/>
                <w:szCs w:val="18"/>
              </w:rPr>
              <w:t xml:space="preserve"> “О безопасности пищевых продуктов".</w:t>
            </w:r>
          </w:p>
        </w:tc>
        <w:tc>
          <w:tcPr>
            <w:tcW w:w="943" w:type="dxa"/>
            <w:vAlign w:val="center"/>
          </w:tcPr>
          <w:p w:rsidR="005056B4" w:rsidRPr="00DA3353" w:rsidRDefault="005056B4" w:rsidP="000E6A49">
            <w:pPr>
              <w:jc w:val="center"/>
              <w:rPr>
                <w:rFonts w:ascii="Sylfaen" w:hAnsi="Sylfaen" w:cs="Sylfaen"/>
                <w:sz w:val="22"/>
                <w:szCs w:val="22"/>
              </w:rPr>
            </w:pPr>
            <w:proofErr w:type="gramStart"/>
            <w:r>
              <w:rPr>
                <w:rFonts w:ascii="Sylfaen" w:hAnsi="Sylfaen" w:cs="Sylfaen"/>
                <w:sz w:val="22"/>
                <w:szCs w:val="22"/>
              </w:rPr>
              <w:t>л</w:t>
            </w:r>
            <w:proofErr w:type="gramEnd"/>
            <w:r>
              <w:rPr>
                <w:rFonts w:ascii="Sylfaen" w:hAnsi="Sylfaen" w:cs="Sylfaen"/>
                <w:sz w:val="22"/>
                <w:szCs w:val="22"/>
              </w:rPr>
              <w:t>итр</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22</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22</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21</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15421100</w:t>
            </w:r>
          </w:p>
        </w:tc>
        <w:tc>
          <w:tcPr>
            <w:tcW w:w="2014" w:type="dxa"/>
            <w:gridSpan w:val="2"/>
            <w:vAlign w:val="center"/>
          </w:tcPr>
          <w:p w:rsidR="005056B4" w:rsidRPr="00133690" w:rsidRDefault="005056B4" w:rsidP="000E6A49">
            <w:pPr>
              <w:rPr>
                <w:rFonts w:ascii="Calibri" w:hAnsi="Calibri" w:cs="Calibri"/>
                <w:sz w:val="22"/>
                <w:szCs w:val="22"/>
              </w:rPr>
            </w:pPr>
            <w:r>
              <w:rPr>
                <w:rFonts w:ascii="Sylfaen" w:hAnsi="Sylfaen" w:cs="Sylfaen"/>
                <w:sz w:val="22"/>
                <w:szCs w:val="22"/>
              </w:rPr>
              <w:t>Растительное масло</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133690" w:rsidRDefault="005056B4" w:rsidP="000E6A49">
            <w:pPr>
              <w:jc w:val="both"/>
              <w:rPr>
                <w:rFonts w:ascii="Sylfaen" w:hAnsi="Sylfaen" w:cs="Sylfaen"/>
                <w:bCs/>
                <w:color w:val="000000"/>
                <w:sz w:val="18"/>
                <w:szCs w:val="18"/>
              </w:rPr>
            </w:pPr>
            <w:r w:rsidRPr="00133690">
              <w:rPr>
                <w:rFonts w:ascii="Sylfaen" w:hAnsi="Sylfaen" w:cs="TimesArmenianPSMT"/>
                <w:sz w:val="18"/>
                <w:szCs w:val="18"/>
                <w:lang w:val="hy-AM"/>
              </w:rPr>
              <w:t>Изготовленные путем экстракции и раздавливания семечек, высокотемпературные, расфасованные, обернутые, расфасованные в емкости до 1 или 3 литра</w:t>
            </w:r>
            <w:r w:rsidRPr="007E55BD">
              <w:rPr>
                <w:rFonts w:ascii="Sylfaen" w:hAnsi="Sylfaen" w:cs="TimesArmenianPSMT"/>
                <w:sz w:val="18"/>
                <w:szCs w:val="18"/>
                <w:lang w:val="hy-AM"/>
              </w:rPr>
              <w:t>,</w:t>
            </w:r>
            <w:r w:rsidRPr="00133690">
              <w:rPr>
                <w:rFonts w:ascii="Sylfaen" w:hAnsi="Sylfaen" w:cs="TimesArmenianPSMT"/>
                <w:sz w:val="18"/>
                <w:szCs w:val="18"/>
              </w:rPr>
              <w:t xml:space="preserve"> ГОСТ </w:t>
            </w:r>
            <w:r w:rsidRPr="007E55BD">
              <w:rPr>
                <w:rFonts w:ascii="Sylfaen" w:hAnsi="Sylfaen" w:cs="TimesArmenianPSMT"/>
                <w:sz w:val="18"/>
                <w:szCs w:val="18"/>
                <w:lang w:val="hy-AM"/>
              </w:rPr>
              <w:t xml:space="preserve">1129-93: </w:t>
            </w:r>
            <w:r w:rsidRPr="00133690">
              <w:rPr>
                <w:rFonts w:ascii="Sylfaen" w:hAnsi="Sylfaen" w:cs="Sylfaen"/>
                <w:sz w:val="18"/>
                <w:szCs w:val="18"/>
              </w:rPr>
              <w:t>Безопасность по гигиеническим нормативам</w:t>
            </w:r>
            <w:r w:rsidRPr="007E55BD">
              <w:rPr>
                <w:sz w:val="18"/>
                <w:szCs w:val="18"/>
                <w:lang w:val="hy-AM"/>
              </w:rPr>
              <w:t xml:space="preserve"> N 2-III-4.9-01-2010 </w:t>
            </w:r>
            <w:r w:rsidRPr="00133690">
              <w:rPr>
                <w:rFonts w:ascii="Sylfaen" w:hAnsi="Sylfaen" w:cs="Sylfaen"/>
                <w:sz w:val="18"/>
                <w:szCs w:val="18"/>
              </w:rPr>
              <w:t xml:space="preserve">и </w:t>
            </w:r>
            <w:r>
              <w:rPr>
                <w:rFonts w:ascii="Arial Unicode" w:hAnsi="Arial Unicode" w:cs="Sylfaen"/>
                <w:sz w:val="18"/>
                <w:szCs w:val="18"/>
              </w:rPr>
              <w:t>ст</w:t>
            </w:r>
            <w:r w:rsidRPr="00133690">
              <w:rPr>
                <w:rFonts w:ascii="Arial Unicode" w:hAnsi="Arial Unicode" w:cs="Sylfaen"/>
                <w:sz w:val="18"/>
                <w:szCs w:val="18"/>
              </w:rPr>
              <w:t xml:space="preserve">. 8 </w:t>
            </w:r>
            <w:r>
              <w:rPr>
                <w:rFonts w:ascii="Arial Unicode" w:hAnsi="Arial Unicode" w:cs="Sylfaen"/>
                <w:sz w:val="18"/>
                <w:szCs w:val="18"/>
              </w:rPr>
              <w:t>Закона</w:t>
            </w:r>
            <w:r w:rsidRPr="00133690">
              <w:rPr>
                <w:rFonts w:ascii="Arial Unicode" w:hAnsi="Arial Unicode" w:cs="Sylfaen"/>
                <w:sz w:val="18"/>
                <w:szCs w:val="18"/>
              </w:rPr>
              <w:t xml:space="preserve"> </w:t>
            </w:r>
            <w:r>
              <w:rPr>
                <w:rFonts w:ascii="Arial Unicode" w:hAnsi="Arial Unicode" w:cs="Sylfaen"/>
                <w:sz w:val="18"/>
                <w:szCs w:val="18"/>
              </w:rPr>
              <w:t>РА</w:t>
            </w:r>
            <w:r w:rsidRPr="00133690">
              <w:rPr>
                <w:rFonts w:ascii="Arial Unicode" w:hAnsi="Arial Unicode" w:cs="Sylfaen"/>
                <w:sz w:val="18"/>
                <w:szCs w:val="18"/>
              </w:rPr>
              <w:t xml:space="preserve"> “О безопасности пищевых продуктов".</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414</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414</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22</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15512000</w:t>
            </w:r>
          </w:p>
        </w:tc>
        <w:tc>
          <w:tcPr>
            <w:tcW w:w="2014" w:type="dxa"/>
            <w:gridSpan w:val="2"/>
            <w:vAlign w:val="center"/>
          </w:tcPr>
          <w:p w:rsidR="005056B4" w:rsidRPr="00133690" w:rsidRDefault="005056B4" w:rsidP="000E6A49">
            <w:pPr>
              <w:rPr>
                <w:rFonts w:ascii="Calibri" w:hAnsi="Calibri" w:cs="Calibri"/>
                <w:sz w:val="22"/>
                <w:szCs w:val="22"/>
              </w:rPr>
            </w:pPr>
            <w:r>
              <w:rPr>
                <w:rFonts w:ascii="Sylfaen" w:hAnsi="Sylfaen" w:cs="Sylfaen"/>
                <w:sz w:val="22"/>
                <w:szCs w:val="22"/>
              </w:rPr>
              <w:t>Сметана</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133690" w:rsidRDefault="005056B4" w:rsidP="000E6A49">
            <w:pPr>
              <w:autoSpaceDE w:val="0"/>
              <w:autoSpaceDN w:val="0"/>
              <w:adjustRightInd w:val="0"/>
              <w:jc w:val="both"/>
              <w:rPr>
                <w:rFonts w:ascii="Sylfaen" w:hAnsi="Sylfaen" w:cs="Calibri"/>
                <w:bCs/>
                <w:color w:val="000000"/>
                <w:sz w:val="18"/>
                <w:szCs w:val="18"/>
              </w:rPr>
            </w:pPr>
            <w:r w:rsidRPr="00133690">
              <w:rPr>
                <w:rFonts w:ascii="Sylfaen" w:hAnsi="Sylfaen" w:cs="Sylfaen"/>
                <w:sz w:val="18"/>
                <w:szCs w:val="18"/>
              </w:rPr>
              <w:t>Содержание коровьего свежего молока не менее 20%, кисло</w:t>
            </w:r>
            <w:r>
              <w:rPr>
                <w:rFonts w:ascii="Sylfaen" w:hAnsi="Sylfaen" w:cs="Sylfaen"/>
                <w:sz w:val="18"/>
                <w:szCs w:val="18"/>
              </w:rPr>
              <w:t>тность</w:t>
            </w:r>
            <w:r w:rsidRPr="00133690">
              <w:rPr>
                <w:rFonts w:ascii="Sylfaen" w:hAnsi="Sylfaen" w:cs="Sylfaen"/>
                <w:sz w:val="18"/>
                <w:szCs w:val="18"/>
              </w:rPr>
              <w:t xml:space="preserve">-65-100 T, </w:t>
            </w:r>
            <w:r>
              <w:rPr>
                <w:rFonts w:ascii="Sylfaen" w:hAnsi="Sylfaen" w:cs="Sylfaen"/>
                <w:sz w:val="18"/>
                <w:szCs w:val="18"/>
              </w:rPr>
              <w:t>или</w:t>
            </w:r>
            <w:r w:rsidRPr="00133690">
              <w:rPr>
                <w:rFonts w:ascii="Sylfaen" w:hAnsi="Sylfaen" w:cs="Sylfaen"/>
                <w:sz w:val="18"/>
                <w:szCs w:val="18"/>
              </w:rPr>
              <w:t xml:space="preserve"> </w:t>
            </w:r>
            <w:r>
              <w:rPr>
                <w:rFonts w:ascii="Sylfaen" w:hAnsi="Sylfaen" w:cs="Sylfaen"/>
                <w:sz w:val="18"/>
                <w:szCs w:val="18"/>
              </w:rPr>
              <w:t>эквивалент.</w:t>
            </w:r>
            <w:r w:rsidRPr="00133690">
              <w:rPr>
                <w:rFonts w:ascii="Sylfaen" w:hAnsi="Sylfaen" w:cs="Sylfaen"/>
                <w:sz w:val="18"/>
                <w:szCs w:val="18"/>
              </w:rPr>
              <w:t xml:space="preserve"> Безопасность по гигиеническим нормативам</w:t>
            </w:r>
            <w:r w:rsidRPr="007E55BD">
              <w:rPr>
                <w:sz w:val="18"/>
                <w:szCs w:val="18"/>
                <w:lang w:val="hy-AM"/>
              </w:rPr>
              <w:t xml:space="preserve"> N 2-III-4.9-01-2010 </w:t>
            </w:r>
            <w:r w:rsidRPr="00133690">
              <w:rPr>
                <w:rFonts w:ascii="Sylfaen" w:hAnsi="Sylfaen" w:cs="Sylfaen"/>
                <w:sz w:val="18"/>
                <w:szCs w:val="18"/>
              </w:rPr>
              <w:t xml:space="preserve">и </w:t>
            </w:r>
            <w:r>
              <w:rPr>
                <w:rFonts w:ascii="Arial Unicode" w:hAnsi="Arial Unicode" w:cs="Sylfaen"/>
                <w:sz w:val="18"/>
                <w:szCs w:val="18"/>
              </w:rPr>
              <w:t>ст</w:t>
            </w:r>
            <w:r w:rsidRPr="00133690">
              <w:rPr>
                <w:rFonts w:ascii="Arial Unicode" w:hAnsi="Arial Unicode" w:cs="Sylfaen"/>
                <w:sz w:val="18"/>
                <w:szCs w:val="18"/>
              </w:rPr>
              <w:t xml:space="preserve">. 9 </w:t>
            </w:r>
            <w:r>
              <w:rPr>
                <w:rFonts w:ascii="Arial Unicode" w:hAnsi="Arial Unicode" w:cs="Sylfaen"/>
                <w:sz w:val="18"/>
                <w:szCs w:val="18"/>
              </w:rPr>
              <w:t>Закона</w:t>
            </w:r>
            <w:r w:rsidRPr="00133690">
              <w:rPr>
                <w:rFonts w:ascii="Arial Unicode" w:hAnsi="Arial Unicode" w:cs="Sylfaen"/>
                <w:sz w:val="18"/>
                <w:szCs w:val="18"/>
              </w:rPr>
              <w:t xml:space="preserve"> </w:t>
            </w:r>
            <w:r>
              <w:rPr>
                <w:rFonts w:ascii="Arial Unicode" w:hAnsi="Arial Unicode" w:cs="Sylfaen"/>
                <w:sz w:val="18"/>
                <w:szCs w:val="18"/>
              </w:rPr>
              <w:t>РА</w:t>
            </w:r>
            <w:r w:rsidRPr="00133690">
              <w:rPr>
                <w:rFonts w:ascii="Arial Unicode" w:hAnsi="Arial Unicode" w:cs="Sylfaen"/>
                <w:sz w:val="18"/>
                <w:szCs w:val="18"/>
              </w:rPr>
              <w:t xml:space="preserve"> “О безопасности пищевых продуктов".</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96</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96</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23</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15530000</w:t>
            </w:r>
          </w:p>
        </w:tc>
        <w:tc>
          <w:tcPr>
            <w:tcW w:w="2014" w:type="dxa"/>
            <w:gridSpan w:val="2"/>
            <w:vAlign w:val="center"/>
          </w:tcPr>
          <w:p w:rsidR="005056B4" w:rsidRPr="00133690" w:rsidRDefault="005056B4" w:rsidP="000E6A49">
            <w:pPr>
              <w:rPr>
                <w:rFonts w:ascii="Calibri" w:hAnsi="Calibri" w:cs="Calibri"/>
                <w:sz w:val="22"/>
                <w:szCs w:val="22"/>
              </w:rPr>
            </w:pPr>
            <w:r>
              <w:rPr>
                <w:rFonts w:ascii="Sylfaen" w:hAnsi="Sylfaen" w:cs="Sylfaen"/>
                <w:sz w:val="22"/>
                <w:szCs w:val="22"/>
              </w:rPr>
              <w:t>Сливочное масло</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tcPr>
          <w:p w:rsidR="005056B4" w:rsidRPr="007E55BD" w:rsidRDefault="005056B4" w:rsidP="000E6A49">
            <w:pPr>
              <w:jc w:val="both"/>
              <w:rPr>
                <w:rFonts w:ascii="Sylfaen" w:hAnsi="Sylfaen" w:cs="Sylfaen"/>
                <w:sz w:val="18"/>
                <w:szCs w:val="18"/>
                <w:lang w:val="hy-AM"/>
              </w:rPr>
            </w:pPr>
            <w:r>
              <w:rPr>
                <w:rFonts w:ascii="Sylfaen" w:hAnsi="Sylfaen" w:cs="Sylfaen"/>
                <w:sz w:val="18"/>
                <w:szCs w:val="18"/>
                <w:lang w:val="hy-AM"/>
              </w:rPr>
              <w:t xml:space="preserve">Жирность: </w:t>
            </w:r>
            <w:r w:rsidRPr="00133690">
              <w:rPr>
                <w:rFonts w:ascii="Sylfaen" w:hAnsi="Sylfaen" w:cs="Sylfaen"/>
                <w:sz w:val="18"/>
                <w:szCs w:val="18"/>
                <w:lang w:val="hy-AM"/>
              </w:rPr>
              <w:t xml:space="preserve">82,5%, высокое качество, свежее состояние, пункция протеина 0,7 г, угольная 0,7 г, 740 ккал 200-250 г или 20-25 кг заводских пакетов, ГОСТ 37-91 или эквивалент. Безопасность и маркировка по данным правительства </w:t>
            </w:r>
            <w:r w:rsidRPr="00133690">
              <w:rPr>
                <w:rFonts w:ascii="Sylfaen" w:hAnsi="Sylfaen" w:cs="Sylfaen"/>
                <w:sz w:val="18"/>
                <w:szCs w:val="18"/>
                <w:lang w:val="hy-AM"/>
              </w:rPr>
              <w:lastRenderedPageBreak/>
              <w:t>РА 2006г. согласно решению правительства РА от 21 декабря N 1925-</w:t>
            </w:r>
            <w:r w:rsidRPr="00A15566">
              <w:rPr>
                <w:rFonts w:ascii="Sylfaen" w:hAnsi="Sylfaen" w:cs="Sylfaen"/>
                <w:sz w:val="18"/>
                <w:szCs w:val="18"/>
              </w:rPr>
              <w:t>Н</w:t>
            </w:r>
            <w:r w:rsidRPr="00133690">
              <w:rPr>
                <w:rFonts w:ascii="Sylfaen" w:hAnsi="Sylfaen" w:cs="Sylfaen"/>
                <w:sz w:val="18"/>
                <w:szCs w:val="18"/>
                <w:lang w:val="hy-AM"/>
              </w:rPr>
              <w:t xml:space="preserve"> «о техническом регламенте требований, предъявляемых к молоку, молочным продуктам и их производству» и 8-ой статье закона РА «О безопасности пищевых продуктов</w:t>
            </w:r>
          </w:p>
        </w:tc>
        <w:tc>
          <w:tcPr>
            <w:tcW w:w="943" w:type="dxa"/>
            <w:vAlign w:val="center"/>
          </w:tcPr>
          <w:p w:rsidR="005056B4" w:rsidRPr="007E795A" w:rsidRDefault="005056B4" w:rsidP="000E6A49">
            <w:pPr>
              <w:jc w:val="center"/>
              <w:rPr>
                <w:rFonts w:ascii="Sylfaen" w:hAnsi="Sylfaen" w:cs="Sylfaen"/>
                <w:sz w:val="22"/>
                <w:szCs w:val="22"/>
              </w:rPr>
            </w:pPr>
            <w:r>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220</w:t>
            </w:r>
          </w:p>
        </w:tc>
        <w:tc>
          <w:tcPr>
            <w:tcW w:w="605" w:type="dxa"/>
          </w:tcPr>
          <w:p w:rsidR="005056B4" w:rsidRPr="000E6A49" w:rsidRDefault="005056B4" w:rsidP="000E6A49">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220</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24</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15541100</w:t>
            </w:r>
          </w:p>
        </w:tc>
        <w:tc>
          <w:tcPr>
            <w:tcW w:w="2014" w:type="dxa"/>
            <w:gridSpan w:val="2"/>
            <w:vAlign w:val="center"/>
          </w:tcPr>
          <w:p w:rsidR="005056B4" w:rsidRPr="007E795A" w:rsidRDefault="005056B4" w:rsidP="000E6A49">
            <w:pPr>
              <w:rPr>
                <w:rFonts w:ascii="Calibri" w:hAnsi="Calibri" w:cs="Calibri"/>
                <w:sz w:val="22"/>
                <w:szCs w:val="22"/>
              </w:rPr>
            </w:pPr>
            <w:r>
              <w:rPr>
                <w:rFonts w:ascii="Sylfaen" w:hAnsi="Sylfaen" w:cs="Sylfaen"/>
                <w:sz w:val="22"/>
                <w:szCs w:val="22"/>
              </w:rPr>
              <w:t>Сыр</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Sylfaen"/>
                <w:bCs/>
                <w:color w:val="000000"/>
                <w:sz w:val="18"/>
                <w:szCs w:val="18"/>
                <w:lang w:val="hy-AM"/>
              </w:rPr>
            </w:pPr>
            <w:r w:rsidRPr="007E795A">
              <w:rPr>
                <w:rFonts w:ascii="Sylfaen" w:hAnsi="Sylfaen" w:cs="Calibri"/>
                <w:bCs/>
                <w:color w:val="000000"/>
                <w:sz w:val="18"/>
                <w:szCs w:val="18"/>
                <w:lang w:val="hy-AM"/>
              </w:rPr>
              <w:t xml:space="preserve">Сыр твердый, из коровьего молока, рассол, от белого до светло-желтого цвета, </w:t>
            </w:r>
            <w:r w:rsidRPr="00ED79F2">
              <w:rPr>
                <w:rFonts w:ascii="Sylfaen" w:hAnsi="Sylfaen" w:cs="Calibri"/>
                <w:bCs/>
                <w:color w:val="000000"/>
                <w:sz w:val="18"/>
                <w:szCs w:val="18"/>
              </w:rPr>
              <w:t>с порами</w:t>
            </w:r>
            <w:r w:rsidRPr="007E795A">
              <w:rPr>
                <w:rFonts w:ascii="Sylfaen" w:hAnsi="Sylfaen" w:cs="Calibri"/>
                <w:bCs/>
                <w:color w:val="000000"/>
                <w:sz w:val="18"/>
                <w:szCs w:val="18"/>
                <w:lang w:val="hy-AM"/>
              </w:rPr>
              <w:t xml:space="preserve"> различной величины и формы</w:t>
            </w:r>
            <w:r w:rsidRPr="007E795A">
              <w:rPr>
                <w:rFonts w:ascii="Sylfaen" w:hAnsi="Sylfaen" w:cs="Calibri"/>
                <w:bCs/>
                <w:color w:val="000000"/>
                <w:sz w:val="18"/>
                <w:szCs w:val="18"/>
              </w:rPr>
              <w:t xml:space="preserve">. жирность  </w:t>
            </w:r>
            <w:r w:rsidRPr="007E55BD">
              <w:rPr>
                <w:rFonts w:ascii="Arial Armenian" w:hAnsi="Arial Armenian" w:cs="Calibri"/>
                <w:bCs/>
                <w:color w:val="000000"/>
                <w:sz w:val="18"/>
                <w:szCs w:val="18"/>
                <w:lang w:val="hy-AM"/>
              </w:rPr>
              <w:t xml:space="preserve">46 %, </w:t>
            </w:r>
            <w:r w:rsidRPr="00D9387E">
              <w:rPr>
                <w:rFonts w:ascii="Sylfaen" w:hAnsi="Sylfaen" w:cs="Arial"/>
                <w:sz w:val="18"/>
                <w:szCs w:val="18"/>
              </w:rPr>
              <w:t xml:space="preserve">Остаточный срок годности не менее </w:t>
            </w:r>
            <w:r w:rsidRPr="007E55BD">
              <w:rPr>
                <w:rFonts w:ascii="Arial Armenian" w:hAnsi="Arial Armenian" w:cs="Calibri"/>
                <w:bCs/>
                <w:color w:val="000000"/>
                <w:sz w:val="18"/>
                <w:szCs w:val="18"/>
                <w:lang w:val="hy-AM"/>
              </w:rPr>
              <w:t xml:space="preserve">90%: </w:t>
            </w:r>
            <w:r w:rsidRPr="007E795A">
              <w:rPr>
                <w:rFonts w:ascii="Sylfaen" w:hAnsi="Sylfaen" w:cs="Calibri"/>
                <w:bCs/>
                <w:color w:val="000000"/>
                <w:sz w:val="18"/>
                <w:szCs w:val="18"/>
              </w:rPr>
              <w:t>ГОСТ</w:t>
            </w:r>
            <w:r w:rsidRPr="007E55BD">
              <w:rPr>
                <w:rFonts w:ascii="Arial Armenian" w:hAnsi="Arial Armenian" w:cs="Calibri"/>
                <w:bCs/>
                <w:color w:val="000000"/>
                <w:sz w:val="18"/>
                <w:szCs w:val="18"/>
                <w:lang w:val="hy-AM"/>
              </w:rPr>
              <w:t xml:space="preserve"> 7616-85 </w:t>
            </w:r>
            <w:r w:rsidRPr="007E795A">
              <w:rPr>
                <w:rFonts w:ascii="Sylfaen" w:hAnsi="Sylfaen" w:cs="Calibri"/>
                <w:bCs/>
                <w:color w:val="000000"/>
                <w:sz w:val="18"/>
                <w:szCs w:val="18"/>
              </w:rPr>
              <w:lastRenderedPageBreak/>
              <w:t xml:space="preserve">или </w:t>
            </w:r>
            <w:r w:rsidRPr="007E55BD">
              <w:rPr>
                <w:rFonts w:ascii="Arial Armenian" w:hAnsi="Arial Armenian" w:cs="Calibri"/>
                <w:bCs/>
                <w:color w:val="000000"/>
                <w:sz w:val="18"/>
                <w:szCs w:val="18"/>
                <w:lang w:val="hy-AM"/>
              </w:rPr>
              <w:t xml:space="preserve"> </w:t>
            </w:r>
            <w:r w:rsidRPr="007E795A">
              <w:rPr>
                <w:rFonts w:ascii="Sylfaen" w:hAnsi="Sylfaen" w:cs="Calibri"/>
                <w:bCs/>
                <w:color w:val="000000"/>
                <w:sz w:val="18"/>
                <w:szCs w:val="18"/>
              </w:rPr>
              <w:t>эквивалент</w:t>
            </w:r>
            <w:r w:rsidRPr="007E55BD">
              <w:rPr>
                <w:rFonts w:ascii="Sylfaen" w:hAnsi="Sylfaen" w:cs="Calibri"/>
                <w:bCs/>
                <w:color w:val="000000"/>
                <w:sz w:val="18"/>
                <w:szCs w:val="18"/>
                <w:lang w:val="hy-AM"/>
              </w:rPr>
              <w:t>։</w:t>
            </w:r>
            <w:r w:rsidRPr="007E55BD">
              <w:rPr>
                <w:rFonts w:ascii="Arial Armenian" w:hAnsi="Arial Armenian" w:cs="Calibri"/>
                <w:bCs/>
                <w:color w:val="000000"/>
                <w:sz w:val="18"/>
                <w:szCs w:val="18"/>
                <w:lang w:val="hy-AM"/>
              </w:rPr>
              <w:t xml:space="preserve"> </w:t>
            </w:r>
            <w:r w:rsidRPr="007E795A">
              <w:rPr>
                <w:rFonts w:ascii="Sylfaen" w:hAnsi="Sylfaen" w:cs="Calibri"/>
                <w:bCs/>
                <w:color w:val="000000"/>
                <w:sz w:val="18"/>
                <w:szCs w:val="18"/>
                <w:lang w:val="hy-AM"/>
              </w:rPr>
              <w:t>Безопасность и маркировка по решению</w:t>
            </w:r>
            <w:r w:rsidRPr="007E55BD">
              <w:rPr>
                <w:rFonts w:ascii="Arial Armenian" w:hAnsi="Arial Armenian" w:cs="Calibri"/>
                <w:bCs/>
                <w:color w:val="000000"/>
                <w:sz w:val="18"/>
                <w:szCs w:val="18"/>
                <w:lang w:val="hy-AM"/>
              </w:rPr>
              <w:t xml:space="preserve"> N 1925-</w:t>
            </w:r>
            <w:r w:rsidRPr="007E795A">
              <w:rPr>
                <w:rFonts w:ascii="Sylfaen" w:hAnsi="Sylfaen" w:cs="Calibri"/>
                <w:bCs/>
                <w:color w:val="000000"/>
                <w:sz w:val="18"/>
                <w:szCs w:val="18"/>
                <w:lang w:val="hy-AM"/>
              </w:rPr>
              <w:t>Н от 21.12.2006г. правительства РА</w:t>
            </w:r>
            <w:r w:rsidRPr="007E55BD">
              <w:rPr>
                <w:rFonts w:ascii="Arial Armenian" w:hAnsi="Arial Armenian" w:cs="Calibri"/>
                <w:bCs/>
                <w:color w:val="000000"/>
                <w:sz w:val="18"/>
                <w:szCs w:val="18"/>
                <w:lang w:val="hy-AM"/>
              </w:rPr>
              <w:t xml:space="preserve"> </w:t>
            </w:r>
            <w:r w:rsidRPr="007E55BD">
              <w:rPr>
                <w:rFonts w:ascii="Sylfaen" w:hAnsi="Sylfaen" w:cs="Calibri"/>
                <w:bCs/>
                <w:color w:val="000000"/>
                <w:sz w:val="18"/>
                <w:szCs w:val="18"/>
                <w:lang w:val="hy-AM"/>
              </w:rPr>
              <w:t>՝</w:t>
            </w:r>
            <w:r w:rsidRPr="007E55BD">
              <w:rPr>
                <w:rFonts w:ascii="Arial Armenian" w:hAnsi="Arial Armenian" w:cs="Calibri"/>
                <w:bCs/>
                <w:color w:val="000000"/>
                <w:sz w:val="18"/>
                <w:szCs w:val="18"/>
                <w:lang w:val="hy-AM"/>
              </w:rPr>
              <w:t xml:space="preserve"> </w:t>
            </w:r>
            <w:r w:rsidRPr="007E795A">
              <w:rPr>
                <w:rFonts w:ascii="Sylfaen" w:hAnsi="Sylfaen" w:cs="Calibri"/>
                <w:bCs/>
                <w:color w:val="000000"/>
                <w:sz w:val="18"/>
                <w:szCs w:val="18"/>
                <w:lang w:val="hy-AM"/>
              </w:rPr>
              <w:t>«</w:t>
            </w:r>
            <w:r w:rsidRPr="007E795A">
              <w:rPr>
                <w:rFonts w:ascii="Sylfaen" w:hAnsi="Sylfaen" w:cs="Calibri"/>
                <w:bCs/>
                <w:color w:val="000000"/>
                <w:sz w:val="18"/>
                <w:szCs w:val="18"/>
              </w:rPr>
              <w:t>Т</w:t>
            </w:r>
            <w:r w:rsidRPr="007E795A">
              <w:rPr>
                <w:rFonts w:ascii="Sylfaen" w:hAnsi="Sylfaen" w:cs="Calibri"/>
                <w:bCs/>
                <w:color w:val="000000"/>
                <w:sz w:val="18"/>
                <w:szCs w:val="18"/>
                <w:lang w:val="hy-AM"/>
              </w:rPr>
              <w:t>ехническому регламенту требований, предъявляемых к молоку, молочным продуктам и их производству».</w:t>
            </w:r>
            <w:r w:rsidRPr="007E55BD">
              <w:rPr>
                <w:rFonts w:ascii="Arial Armenian" w:hAnsi="Arial Armenian" w:cs="Calibri"/>
                <w:bCs/>
                <w:color w:val="000000"/>
                <w:sz w:val="18"/>
                <w:szCs w:val="18"/>
                <w:lang w:val="hy-AM"/>
              </w:rPr>
              <w:t xml:space="preserve"> «</w:t>
            </w:r>
            <w:r w:rsidRPr="007E795A">
              <w:rPr>
                <w:rFonts w:ascii="Sylfaen" w:hAnsi="Sylfaen" w:cs="Calibri"/>
                <w:bCs/>
                <w:color w:val="000000"/>
                <w:sz w:val="18"/>
                <w:szCs w:val="18"/>
                <w:lang w:val="hy-AM"/>
              </w:rPr>
              <w:t>Согласно статье 8 Закона РА» О безопасности пищевых продуктов</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128</w:t>
            </w:r>
          </w:p>
        </w:tc>
        <w:tc>
          <w:tcPr>
            <w:tcW w:w="605" w:type="dxa"/>
          </w:tcPr>
          <w:p w:rsidR="005056B4" w:rsidRPr="000E6A49" w:rsidRDefault="005056B4" w:rsidP="00915CFE">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128</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7E795A" w:rsidRDefault="005056B4" w:rsidP="000E6A49">
            <w:pPr>
              <w:jc w:val="center"/>
              <w:rPr>
                <w:rFonts w:ascii="Sylfaen" w:hAnsi="Sylfaen" w:cs="Sylfaen"/>
                <w:sz w:val="22"/>
                <w:szCs w:val="22"/>
                <w:lang w:val="hy-AM"/>
              </w:rPr>
            </w:pPr>
            <w:r w:rsidRPr="007E795A">
              <w:rPr>
                <w:rFonts w:ascii="Sylfaen" w:hAnsi="Sylfaen" w:cs="Sylfaen"/>
                <w:sz w:val="22"/>
                <w:szCs w:val="22"/>
                <w:lang w:val="hy-AM"/>
              </w:rPr>
              <w:lastRenderedPageBreak/>
              <w:t>25</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15551600</w:t>
            </w:r>
          </w:p>
        </w:tc>
        <w:tc>
          <w:tcPr>
            <w:tcW w:w="2014" w:type="dxa"/>
            <w:gridSpan w:val="2"/>
            <w:vAlign w:val="center"/>
          </w:tcPr>
          <w:p w:rsidR="005056B4" w:rsidRPr="00107A22" w:rsidRDefault="005056B4" w:rsidP="000E6A49">
            <w:pPr>
              <w:rPr>
                <w:rFonts w:ascii="Calibri" w:hAnsi="Calibri" w:cs="Calibri"/>
                <w:sz w:val="22"/>
                <w:szCs w:val="22"/>
              </w:rPr>
            </w:pPr>
            <w:proofErr w:type="spellStart"/>
            <w:r>
              <w:rPr>
                <w:rFonts w:ascii="Sylfaen" w:hAnsi="Sylfaen" w:cs="Sylfaen"/>
                <w:sz w:val="22"/>
                <w:szCs w:val="22"/>
              </w:rPr>
              <w:t>Мацун</w:t>
            </w:r>
            <w:proofErr w:type="spellEnd"/>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autoSpaceDE w:val="0"/>
              <w:autoSpaceDN w:val="0"/>
              <w:adjustRightInd w:val="0"/>
              <w:jc w:val="both"/>
              <w:rPr>
                <w:rFonts w:ascii="Sylfaen" w:hAnsi="Sylfaen" w:cs="Calibri"/>
                <w:bCs/>
                <w:color w:val="000000"/>
                <w:sz w:val="18"/>
                <w:szCs w:val="18"/>
              </w:rPr>
            </w:pPr>
            <w:r w:rsidRPr="00107A22">
              <w:rPr>
                <w:rFonts w:ascii="Sylfaen" w:hAnsi="Sylfaen" w:cs="Sylfaen"/>
                <w:sz w:val="18"/>
                <w:szCs w:val="18"/>
                <w:lang w:val="hy-AM"/>
              </w:rPr>
              <w:t xml:space="preserve">Из коровьего свежего молока, жирность не менее 5%, кислотность-30-40 T, или эквивалент.-4.9-01-2010 согласно статье 9 Закона РА "о гигиенических нормативах </w:t>
            </w:r>
            <w:r w:rsidRPr="00107A22">
              <w:rPr>
                <w:rFonts w:ascii="Sylfaen" w:hAnsi="Sylfaen" w:cs="Sylfaen"/>
                <w:sz w:val="18"/>
                <w:szCs w:val="18"/>
                <w:lang w:val="hy-AM"/>
              </w:rPr>
              <w:lastRenderedPageBreak/>
              <w:t>и безопасности продуктов питания"</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320</w:t>
            </w:r>
          </w:p>
        </w:tc>
        <w:tc>
          <w:tcPr>
            <w:tcW w:w="605" w:type="dxa"/>
          </w:tcPr>
          <w:p w:rsidR="005056B4" w:rsidRPr="000E6A49" w:rsidRDefault="005056B4" w:rsidP="00915CFE">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320</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26</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15612180</w:t>
            </w:r>
          </w:p>
        </w:tc>
        <w:tc>
          <w:tcPr>
            <w:tcW w:w="2014" w:type="dxa"/>
            <w:gridSpan w:val="2"/>
            <w:vAlign w:val="center"/>
          </w:tcPr>
          <w:p w:rsidR="005056B4" w:rsidRPr="00107A22" w:rsidRDefault="005056B4" w:rsidP="000E6A49">
            <w:pPr>
              <w:rPr>
                <w:rFonts w:ascii="Calibri" w:hAnsi="Calibri" w:cs="Calibri"/>
                <w:sz w:val="22"/>
                <w:szCs w:val="22"/>
              </w:rPr>
            </w:pPr>
            <w:r>
              <w:rPr>
                <w:rFonts w:ascii="Sylfaen" w:hAnsi="Sylfaen" w:cs="Sylfaen"/>
                <w:sz w:val="22"/>
                <w:szCs w:val="22"/>
              </w:rPr>
              <w:t>Мука</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107A22" w:rsidRDefault="005056B4" w:rsidP="000E6A49">
            <w:pPr>
              <w:jc w:val="both"/>
              <w:rPr>
                <w:rFonts w:ascii="Sylfaen" w:hAnsi="Sylfaen" w:cs="Sylfaen"/>
                <w:sz w:val="18"/>
                <w:szCs w:val="18"/>
              </w:rPr>
            </w:pPr>
            <w:r w:rsidRPr="00107A22">
              <w:rPr>
                <w:rFonts w:ascii="Sylfaen" w:hAnsi="Sylfaen" w:cs="Sylfaen"/>
                <w:sz w:val="18"/>
                <w:szCs w:val="18"/>
              </w:rPr>
              <w:t>Высшего сорта</w:t>
            </w:r>
            <w:r w:rsidRPr="007E55BD">
              <w:rPr>
                <w:rFonts w:ascii="Sylfaen" w:hAnsi="Sylfaen" w:cs="Sylfaen"/>
                <w:sz w:val="18"/>
                <w:szCs w:val="18"/>
                <w:lang w:val="hy-AM"/>
              </w:rPr>
              <w:t xml:space="preserve"> </w:t>
            </w:r>
            <w:r w:rsidRPr="00107A22">
              <w:rPr>
                <w:rFonts w:ascii="Sylfaen" w:hAnsi="Sylfaen" w:cs="Sylfaen"/>
                <w:sz w:val="18"/>
                <w:szCs w:val="18"/>
              </w:rPr>
              <w:t>ГОСТ</w:t>
            </w:r>
            <w:r w:rsidRPr="007E55BD">
              <w:rPr>
                <w:rFonts w:ascii="Sylfaen" w:hAnsi="Sylfaen" w:cs="Sylfaen"/>
                <w:sz w:val="18"/>
                <w:szCs w:val="18"/>
                <w:lang w:val="hy-AM"/>
              </w:rPr>
              <w:t xml:space="preserve"> 26574-85, </w:t>
            </w:r>
            <w:proofErr w:type="spellStart"/>
            <w:r w:rsidRPr="00107A22">
              <w:rPr>
                <w:rFonts w:ascii="Sylfaen" w:hAnsi="Sylfaen" w:cs="Sylfaen"/>
                <w:sz w:val="18"/>
                <w:szCs w:val="18"/>
              </w:rPr>
              <w:t>Упоковка</w:t>
            </w:r>
            <w:proofErr w:type="spellEnd"/>
            <w:r w:rsidRPr="007E55BD">
              <w:rPr>
                <w:rFonts w:ascii="Sylfaen" w:hAnsi="Sylfaen" w:cs="Sylfaen"/>
                <w:sz w:val="18"/>
                <w:szCs w:val="18"/>
                <w:lang w:val="hy-AM"/>
              </w:rPr>
              <w:t xml:space="preserve">՝ </w:t>
            </w:r>
            <w:r w:rsidRPr="00107A22">
              <w:rPr>
                <w:rFonts w:ascii="Sylfaen" w:hAnsi="Sylfaen" w:cs="Sylfaen"/>
                <w:sz w:val="18"/>
                <w:szCs w:val="18"/>
              </w:rPr>
              <w:t>ГОСТ</w:t>
            </w:r>
            <w:r w:rsidRPr="007E55BD">
              <w:rPr>
                <w:rFonts w:ascii="Sylfaen" w:hAnsi="Sylfaen" w:cs="Sylfaen"/>
                <w:sz w:val="18"/>
                <w:szCs w:val="18"/>
                <w:lang w:val="hy-AM"/>
              </w:rPr>
              <w:t xml:space="preserve"> 26574-85: </w:t>
            </w:r>
            <w:r w:rsidRPr="00133690">
              <w:rPr>
                <w:rFonts w:ascii="Sylfaen" w:hAnsi="Sylfaen" w:cs="Sylfaen"/>
                <w:sz w:val="18"/>
                <w:szCs w:val="18"/>
              </w:rPr>
              <w:t>Безопасность</w:t>
            </w:r>
            <w:r w:rsidRPr="00107A22">
              <w:rPr>
                <w:rFonts w:ascii="Sylfaen" w:hAnsi="Sylfaen" w:cs="Sylfaen"/>
                <w:sz w:val="18"/>
                <w:szCs w:val="18"/>
              </w:rPr>
              <w:t xml:space="preserve"> </w:t>
            </w:r>
            <w:r w:rsidRPr="00133690">
              <w:rPr>
                <w:rFonts w:ascii="Sylfaen" w:hAnsi="Sylfaen" w:cs="Sylfaen"/>
                <w:sz w:val="18"/>
                <w:szCs w:val="18"/>
              </w:rPr>
              <w:t>по</w:t>
            </w:r>
            <w:r w:rsidRPr="00107A22">
              <w:rPr>
                <w:rFonts w:ascii="Sylfaen" w:hAnsi="Sylfaen" w:cs="Sylfaen"/>
                <w:sz w:val="18"/>
                <w:szCs w:val="18"/>
              </w:rPr>
              <w:t xml:space="preserve"> </w:t>
            </w:r>
            <w:r w:rsidRPr="00133690">
              <w:rPr>
                <w:rFonts w:ascii="Sylfaen" w:hAnsi="Sylfaen" w:cs="Sylfaen"/>
                <w:sz w:val="18"/>
                <w:szCs w:val="18"/>
              </w:rPr>
              <w:t>гигиеническим</w:t>
            </w:r>
            <w:r w:rsidRPr="00107A22">
              <w:rPr>
                <w:rFonts w:ascii="Sylfaen" w:hAnsi="Sylfaen" w:cs="Sylfaen"/>
                <w:sz w:val="18"/>
                <w:szCs w:val="18"/>
              </w:rPr>
              <w:t xml:space="preserve"> </w:t>
            </w:r>
            <w:r w:rsidRPr="00133690">
              <w:rPr>
                <w:rFonts w:ascii="Sylfaen" w:hAnsi="Sylfaen" w:cs="Sylfaen"/>
                <w:sz w:val="18"/>
                <w:szCs w:val="18"/>
              </w:rPr>
              <w:t>нормативам</w:t>
            </w:r>
            <w:r w:rsidRPr="007E55BD">
              <w:rPr>
                <w:sz w:val="18"/>
                <w:szCs w:val="18"/>
                <w:lang w:val="hy-AM"/>
              </w:rPr>
              <w:t xml:space="preserve"> N 2-III-4.9-01-2010 </w:t>
            </w:r>
            <w:r w:rsidRPr="00133690">
              <w:rPr>
                <w:rFonts w:ascii="Sylfaen" w:hAnsi="Sylfaen" w:cs="Sylfaen"/>
                <w:sz w:val="18"/>
                <w:szCs w:val="18"/>
              </w:rPr>
              <w:t>и</w:t>
            </w:r>
            <w:r w:rsidRPr="00107A22">
              <w:rPr>
                <w:rFonts w:ascii="Sylfaen" w:hAnsi="Sylfaen" w:cs="Sylfaen"/>
                <w:sz w:val="18"/>
                <w:szCs w:val="18"/>
              </w:rPr>
              <w:t xml:space="preserve"> </w:t>
            </w:r>
            <w:r>
              <w:rPr>
                <w:rFonts w:ascii="Arial Unicode" w:hAnsi="Arial Unicode" w:cs="Sylfaen"/>
                <w:sz w:val="18"/>
                <w:szCs w:val="18"/>
              </w:rPr>
              <w:t>ст</w:t>
            </w:r>
            <w:r w:rsidRPr="00107A22">
              <w:rPr>
                <w:rFonts w:ascii="Arial Unicode" w:hAnsi="Arial Unicode" w:cs="Sylfaen"/>
                <w:sz w:val="18"/>
                <w:szCs w:val="18"/>
              </w:rPr>
              <w:t xml:space="preserve">. 9 </w:t>
            </w:r>
            <w:r>
              <w:rPr>
                <w:rFonts w:ascii="Arial Unicode" w:hAnsi="Arial Unicode" w:cs="Sylfaen"/>
                <w:sz w:val="18"/>
                <w:szCs w:val="18"/>
              </w:rPr>
              <w:t>Закона</w:t>
            </w:r>
            <w:r w:rsidRPr="00107A22">
              <w:rPr>
                <w:rFonts w:ascii="Arial Unicode" w:hAnsi="Arial Unicode" w:cs="Sylfaen"/>
                <w:sz w:val="18"/>
                <w:szCs w:val="18"/>
              </w:rPr>
              <w:t xml:space="preserve"> </w:t>
            </w:r>
            <w:r>
              <w:rPr>
                <w:rFonts w:ascii="Arial Unicode" w:hAnsi="Arial Unicode" w:cs="Sylfaen"/>
                <w:sz w:val="18"/>
                <w:szCs w:val="18"/>
              </w:rPr>
              <w:t>РА</w:t>
            </w:r>
            <w:r w:rsidRPr="00107A22">
              <w:rPr>
                <w:rFonts w:ascii="Arial Unicode" w:hAnsi="Arial Unicode" w:cs="Sylfaen"/>
                <w:sz w:val="18"/>
                <w:szCs w:val="18"/>
              </w:rPr>
              <w:t xml:space="preserve"> “</w:t>
            </w:r>
            <w:r w:rsidRPr="00133690">
              <w:rPr>
                <w:rFonts w:ascii="Arial Unicode" w:hAnsi="Arial Unicode" w:cs="Sylfaen"/>
                <w:sz w:val="18"/>
                <w:szCs w:val="18"/>
              </w:rPr>
              <w:t>О</w:t>
            </w:r>
            <w:r w:rsidRPr="00107A22">
              <w:rPr>
                <w:rFonts w:ascii="Arial Unicode" w:hAnsi="Arial Unicode" w:cs="Sylfaen"/>
                <w:sz w:val="18"/>
                <w:szCs w:val="18"/>
              </w:rPr>
              <w:t xml:space="preserve"> </w:t>
            </w:r>
            <w:r w:rsidRPr="00133690">
              <w:rPr>
                <w:rFonts w:ascii="Arial Unicode" w:hAnsi="Arial Unicode" w:cs="Sylfaen"/>
                <w:sz w:val="18"/>
                <w:szCs w:val="18"/>
              </w:rPr>
              <w:t>безопасности</w:t>
            </w:r>
            <w:r w:rsidRPr="00107A22">
              <w:rPr>
                <w:rFonts w:ascii="Arial Unicode" w:hAnsi="Arial Unicode" w:cs="Sylfaen"/>
                <w:sz w:val="18"/>
                <w:szCs w:val="18"/>
              </w:rPr>
              <w:t xml:space="preserve"> </w:t>
            </w:r>
            <w:r w:rsidRPr="00133690">
              <w:rPr>
                <w:rFonts w:ascii="Arial Unicode" w:hAnsi="Arial Unicode" w:cs="Sylfaen"/>
                <w:sz w:val="18"/>
                <w:szCs w:val="18"/>
              </w:rPr>
              <w:t>пищевых</w:t>
            </w:r>
            <w:r w:rsidRPr="00107A22">
              <w:rPr>
                <w:rFonts w:ascii="Arial Unicode" w:hAnsi="Arial Unicode" w:cs="Sylfaen"/>
                <w:sz w:val="18"/>
                <w:szCs w:val="18"/>
              </w:rPr>
              <w:t xml:space="preserve"> </w:t>
            </w:r>
            <w:r w:rsidRPr="00133690">
              <w:rPr>
                <w:rFonts w:ascii="Arial Unicode" w:hAnsi="Arial Unicode" w:cs="Sylfaen"/>
                <w:sz w:val="18"/>
                <w:szCs w:val="18"/>
              </w:rPr>
              <w:t>продуктов</w:t>
            </w:r>
            <w:r w:rsidRPr="00107A22">
              <w:rPr>
                <w:rFonts w:ascii="Arial Unicode" w:hAnsi="Arial Unicode" w:cs="Sylfaen"/>
                <w:sz w:val="18"/>
                <w:szCs w:val="18"/>
              </w:rPr>
              <w:t>".</w:t>
            </w:r>
          </w:p>
        </w:tc>
        <w:tc>
          <w:tcPr>
            <w:tcW w:w="943" w:type="dxa"/>
            <w:vAlign w:val="center"/>
          </w:tcPr>
          <w:p w:rsidR="005056B4" w:rsidRPr="00DA3353" w:rsidRDefault="005056B4" w:rsidP="000E6A49">
            <w:pPr>
              <w:jc w:val="center"/>
              <w:rPr>
                <w:rFonts w:ascii="Sylfaen" w:hAnsi="Sylfaen" w:cs="Sylfaen"/>
                <w:sz w:val="22"/>
                <w:szCs w:val="22"/>
              </w:rPr>
            </w:pPr>
            <w:proofErr w:type="gramStart"/>
            <w:r>
              <w:rPr>
                <w:rFonts w:ascii="Sylfaen" w:hAnsi="Sylfaen" w:cs="Sylfaen"/>
                <w:sz w:val="22"/>
                <w:szCs w:val="22"/>
              </w:rPr>
              <w:t>к</w:t>
            </w:r>
            <w:proofErr w:type="gramEnd"/>
            <w:r>
              <w:rPr>
                <w:rFonts w:ascii="Sylfaen" w:hAnsi="Sylfaen" w:cs="Sylfaen"/>
                <w:sz w:val="22"/>
                <w:szCs w:val="22"/>
              </w:rPr>
              <w:t>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48</w:t>
            </w:r>
          </w:p>
        </w:tc>
        <w:tc>
          <w:tcPr>
            <w:tcW w:w="605" w:type="dxa"/>
          </w:tcPr>
          <w:p w:rsidR="005056B4" w:rsidRPr="000E6A49" w:rsidRDefault="005056B4" w:rsidP="00915CFE">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48</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27</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15616000</w:t>
            </w:r>
          </w:p>
        </w:tc>
        <w:tc>
          <w:tcPr>
            <w:tcW w:w="2014" w:type="dxa"/>
            <w:gridSpan w:val="2"/>
            <w:vAlign w:val="center"/>
          </w:tcPr>
          <w:p w:rsidR="005056B4" w:rsidRPr="00B54F52" w:rsidRDefault="005056B4" w:rsidP="000E6A49">
            <w:pPr>
              <w:rPr>
                <w:rFonts w:ascii="Calibri" w:hAnsi="Calibri" w:cs="Calibri"/>
                <w:sz w:val="22"/>
                <w:szCs w:val="22"/>
              </w:rPr>
            </w:pPr>
            <w:r w:rsidRPr="00B54F52">
              <w:rPr>
                <w:rFonts w:ascii="Sylfaen" w:hAnsi="Sylfaen" w:cs="Sylfaen"/>
                <w:sz w:val="22"/>
                <w:szCs w:val="22"/>
                <w:lang w:val="hy-AM"/>
              </w:rPr>
              <w:t>Гречка</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Sylfaen"/>
                <w:bCs/>
                <w:color w:val="000000"/>
                <w:sz w:val="18"/>
                <w:szCs w:val="18"/>
                <w:lang w:val="hy-AM"/>
              </w:rPr>
            </w:pPr>
            <w:r w:rsidRPr="00107A22">
              <w:rPr>
                <w:rFonts w:ascii="Sylfaen" w:hAnsi="Sylfaen" w:cs="Sylfaen"/>
                <w:sz w:val="18"/>
                <w:szCs w:val="18"/>
                <w:lang w:val="hy-AM"/>
              </w:rPr>
              <w:t>Гречка I сорта, влажность-не более 14,0%, зерна-не менее 97,5%, с заводскими мешками, ГОСТ 5550-74.-4.9-01-2010 об гигиенических нормативах и 9-ой статье Закона РА "О безопасности продуктов питания"</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276</w:t>
            </w:r>
          </w:p>
        </w:tc>
        <w:tc>
          <w:tcPr>
            <w:tcW w:w="605" w:type="dxa"/>
          </w:tcPr>
          <w:p w:rsidR="005056B4" w:rsidRPr="000E6A49" w:rsidRDefault="005056B4" w:rsidP="00915CFE">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276</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28</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15617000</w:t>
            </w:r>
          </w:p>
        </w:tc>
        <w:tc>
          <w:tcPr>
            <w:tcW w:w="2014" w:type="dxa"/>
            <w:gridSpan w:val="2"/>
            <w:vAlign w:val="center"/>
          </w:tcPr>
          <w:p w:rsidR="005056B4" w:rsidRPr="00B54F52" w:rsidRDefault="005056B4" w:rsidP="000E6A49">
            <w:pPr>
              <w:rPr>
                <w:rFonts w:ascii="Calibri" w:hAnsi="Calibri" w:cs="Calibri"/>
                <w:sz w:val="22"/>
                <w:szCs w:val="22"/>
              </w:rPr>
            </w:pPr>
            <w:r w:rsidRPr="00ED79F2">
              <w:rPr>
                <w:rFonts w:ascii="Sylfaen" w:hAnsi="Sylfaen" w:cs="Sylfaen"/>
                <w:sz w:val="22"/>
                <w:szCs w:val="22"/>
              </w:rPr>
              <w:t>Пшеничная крупа</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Sylfaen"/>
                <w:bCs/>
                <w:color w:val="000000"/>
                <w:sz w:val="18"/>
                <w:szCs w:val="18"/>
                <w:lang w:val="hy-AM"/>
              </w:rPr>
            </w:pPr>
            <w:r w:rsidRPr="00B54F52">
              <w:rPr>
                <w:rFonts w:ascii="Sylfaen" w:hAnsi="Sylfaen" w:cs="Sylfaen"/>
                <w:sz w:val="18"/>
                <w:szCs w:val="18"/>
                <w:lang w:val="hy-AM"/>
              </w:rPr>
              <w:t xml:space="preserve">Пшеничные зерна, </w:t>
            </w:r>
            <w:r w:rsidRPr="00B54F52">
              <w:rPr>
                <w:rFonts w:ascii="Sylfaen" w:hAnsi="Sylfaen" w:cs="Sylfaen"/>
                <w:sz w:val="18"/>
                <w:szCs w:val="18"/>
                <w:lang w:val="hy-AM"/>
              </w:rPr>
              <w:lastRenderedPageBreak/>
              <w:t xml:space="preserve">полученные путем отшлифовки или последующей разбивки, </w:t>
            </w:r>
            <w:r w:rsidRPr="00ED79F2">
              <w:rPr>
                <w:rFonts w:ascii="Sylfaen" w:hAnsi="Sylfaen" w:cs="Sylfaen"/>
                <w:sz w:val="18"/>
                <w:szCs w:val="18"/>
              </w:rPr>
              <w:t xml:space="preserve">с </w:t>
            </w:r>
            <w:r w:rsidRPr="00B54F52">
              <w:rPr>
                <w:rFonts w:ascii="Sylfaen" w:hAnsi="Sylfaen" w:cs="Sylfaen"/>
                <w:sz w:val="18"/>
                <w:szCs w:val="18"/>
                <w:lang w:val="hy-AM"/>
              </w:rPr>
              <w:t>отшлифованными краями или шлифованными круглыми гранулами, влажность не более 14%, мусорные смеси не более 0,3%, изготовленные из пшеницы высшего и первого типа, безопасность и маркировка, согласно постановлению правительства РА от 2007г. согласно статье 8 Закона РА "О безопасности продуктов питания" и техническом регламенте требований, предъявляемы</w:t>
            </w:r>
            <w:r w:rsidRPr="00B54F52">
              <w:rPr>
                <w:rFonts w:ascii="Sylfaen" w:hAnsi="Sylfaen" w:cs="Sylfaen"/>
                <w:sz w:val="18"/>
                <w:szCs w:val="18"/>
                <w:lang w:val="hy-AM"/>
              </w:rPr>
              <w:lastRenderedPageBreak/>
              <w:t>х к производству, содержанию, переработке и утилизации зерна", утвержденного решением N 22-н от 11 января.</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276</w:t>
            </w:r>
          </w:p>
        </w:tc>
        <w:tc>
          <w:tcPr>
            <w:tcW w:w="605" w:type="dxa"/>
          </w:tcPr>
          <w:p w:rsidR="005056B4" w:rsidRPr="000E6A49" w:rsidRDefault="005056B4" w:rsidP="00915CFE">
            <w:pPr>
              <w:widowControl w:val="0"/>
              <w:spacing w:after="120"/>
              <w:jc w:val="center"/>
              <w:rPr>
                <w:rFonts w:ascii="GHEA Grapalat" w:hAnsi="GHEA Grapalat"/>
                <w:sz w:val="16"/>
                <w:szCs w:val="16"/>
              </w:rPr>
            </w:pPr>
            <w:r w:rsidRPr="000E6A49">
              <w:rPr>
                <w:rFonts w:ascii="GHEA Grapalat" w:hAnsi="GHEA Grapalat"/>
                <w:sz w:val="16"/>
                <w:szCs w:val="16"/>
              </w:rPr>
              <w:t>РА Араратск</w:t>
            </w:r>
            <w:r w:rsidRPr="000E6A49">
              <w:rPr>
                <w:rFonts w:ascii="GHEA Grapalat" w:hAnsi="GHEA Grapalat"/>
                <w:sz w:val="16"/>
                <w:szCs w:val="16"/>
              </w:rPr>
              <w:lastRenderedPageBreak/>
              <w:t xml:space="preserve">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lastRenderedPageBreak/>
              <w:t>276</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29</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15811110</w:t>
            </w:r>
          </w:p>
        </w:tc>
        <w:tc>
          <w:tcPr>
            <w:tcW w:w="2014" w:type="dxa"/>
            <w:gridSpan w:val="2"/>
            <w:vAlign w:val="center"/>
          </w:tcPr>
          <w:p w:rsidR="005056B4" w:rsidRPr="00C6487E" w:rsidRDefault="005056B4" w:rsidP="000E6A49">
            <w:pPr>
              <w:rPr>
                <w:rFonts w:ascii="Calibri" w:hAnsi="Calibri" w:cs="Calibri"/>
                <w:sz w:val="22"/>
                <w:szCs w:val="22"/>
              </w:rPr>
            </w:pPr>
            <w:r>
              <w:rPr>
                <w:rFonts w:ascii="Sylfaen" w:hAnsi="Sylfaen" w:cs="Sylfaen"/>
                <w:sz w:val="22"/>
                <w:szCs w:val="22"/>
              </w:rPr>
              <w:t>Хлеб</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Sylfaen"/>
                <w:bCs/>
                <w:color w:val="000000"/>
                <w:sz w:val="18"/>
                <w:szCs w:val="18"/>
              </w:rPr>
            </w:pPr>
            <w:r w:rsidRPr="00C6487E">
              <w:rPr>
                <w:rFonts w:ascii="Sylfaen" w:hAnsi="Sylfaen" w:cs="Sylfaen"/>
                <w:sz w:val="18"/>
                <w:szCs w:val="18"/>
                <w:lang w:val="hy-AM"/>
              </w:rPr>
              <w:t>Из муки 1-го сорта пшеницы, АСТ 31-99. Безопасность: N 2-III-4.9-01-2010 по гигиеническим нормативам и ст. 8 Закона РА” О безопасности продуктов питания". Остаточный срок годности не менее 90 %</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3984</w:t>
            </w:r>
          </w:p>
        </w:tc>
        <w:tc>
          <w:tcPr>
            <w:tcW w:w="605" w:type="dxa"/>
          </w:tcPr>
          <w:p w:rsidR="005056B4" w:rsidRPr="000E6A49" w:rsidRDefault="005056B4" w:rsidP="00915CFE">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3984</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30</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15851100</w:t>
            </w:r>
          </w:p>
        </w:tc>
        <w:tc>
          <w:tcPr>
            <w:tcW w:w="2014" w:type="dxa"/>
            <w:gridSpan w:val="2"/>
            <w:vAlign w:val="center"/>
          </w:tcPr>
          <w:p w:rsidR="005056B4" w:rsidRPr="00C6487E" w:rsidRDefault="005056B4" w:rsidP="000E6A49">
            <w:pPr>
              <w:rPr>
                <w:rFonts w:ascii="Calibri" w:hAnsi="Calibri" w:cs="Calibri"/>
                <w:sz w:val="22"/>
                <w:szCs w:val="22"/>
              </w:rPr>
            </w:pPr>
            <w:r>
              <w:rPr>
                <w:rFonts w:ascii="Sylfaen" w:hAnsi="Sylfaen" w:cs="Sylfaen"/>
                <w:sz w:val="22"/>
                <w:szCs w:val="22"/>
              </w:rPr>
              <w:t>Макаронные изделия</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Sylfaen"/>
                <w:bCs/>
                <w:color w:val="000000"/>
                <w:sz w:val="18"/>
                <w:szCs w:val="18"/>
                <w:lang w:val="hy-AM"/>
              </w:rPr>
            </w:pPr>
            <w:r w:rsidRPr="00C6487E">
              <w:rPr>
                <w:rFonts w:ascii="Sylfaen" w:hAnsi="Sylfaen" w:cs="Sylfaen"/>
                <w:sz w:val="18"/>
                <w:szCs w:val="18"/>
                <w:lang w:val="hy-AM"/>
              </w:rPr>
              <w:t xml:space="preserve">Макаронные изделия из теста </w:t>
            </w:r>
            <w:r w:rsidRPr="00C6487E">
              <w:rPr>
                <w:rFonts w:ascii="Sylfaen" w:hAnsi="Sylfaen" w:cs="Sylfaen"/>
                <w:sz w:val="18"/>
                <w:szCs w:val="18"/>
              </w:rPr>
              <w:t xml:space="preserve">без </w:t>
            </w:r>
            <w:r w:rsidRPr="00C6487E">
              <w:rPr>
                <w:rFonts w:ascii="Sylfaen" w:hAnsi="Sylfaen" w:cs="Sylfaen"/>
                <w:sz w:val="18"/>
                <w:szCs w:val="18"/>
                <w:lang w:val="hy-AM"/>
              </w:rPr>
              <w:t>дрож</w:t>
            </w:r>
            <w:proofErr w:type="spellStart"/>
            <w:r w:rsidRPr="00C6487E">
              <w:rPr>
                <w:rFonts w:ascii="Sylfaen" w:hAnsi="Sylfaen" w:cs="Sylfaen"/>
                <w:sz w:val="18"/>
                <w:szCs w:val="18"/>
              </w:rPr>
              <w:t>жей</w:t>
            </w:r>
            <w:proofErr w:type="spellEnd"/>
            <w:r w:rsidRPr="00C6487E">
              <w:rPr>
                <w:rFonts w:ascii="Sylfaen" w:hAnsi="Sylfaen" w:cs="Sylfaen"/>
                <w:sz w:val="18"/>
                <w:szCs w:val="18"/>
                <w:lang w:val="hy-AM"/>
              </w:rPr>
              <w:t>, расфасованные</w:t>
            </w:r>
            <w:r w:rsidRPr="007E55BD">
              <w:rPr>
                <w:rFonts w:ascii="Sylfaen" w:hAnsi="Sylfaen" w:cs="Sylfaen"/>
                <w:sz w:val="18"/>
                <w:szCs w:val="18"/>
                <w:lang w:val="hy-AM"/>
              </w:rPr>
              <w:t xml:space="preserve">, </w:t>
            </w:r>
            <w:r w:rsidRPr="00C6487E">
              <w:rPr>
                <w:rFonts w:ascii="Sylfaen" w:hAnsi="Sylfaen" w:cs="Sylfaen"/>
                <w:sz w:val="18"/>
                <w:szCs w:val="18"/>
              </w:rPr>
              <w:t xml:space="preserve">ГОСТ </w:t>
            </w:r>
            <w:r w:rsidRPr="007E55BD">
              <w:rPr>
                <w:rFonts w:ascii="Sylfaen" w:hAnsi="Sylfaen" w:cs="Sylfaen"/>
                <w:sz w:val="18"/>
                <w:szCs w:val="18"/>
                <w:lang w:val="hy-AM"/>
              </w:rPr>
              <w:t xml:space="preserve">87592 </w:t>
            </w:r>
            <w:r w:rsidRPr="00C6487E">
              <w:rPr>
                <w:rFonts w:ascii="Sylfaen" w:hAnsi="Sylfaen" w:cs="Sylfaen"/>
                <w:sz w:val="18"/>
                <w:szCs w:val="18"/>
              </w:rPr>
              <w:t xml:space="preserve">или эквивалент. </w:t>
            </w:r>
            <w:r w:rsidRPr="007E55BD">
              <w:rPr>
                <w:rFonts w:ascii="Sylfaen" w:hAnsi="Sylfaen" w:cs="Sylfaen"/>
                <w:sz w:val="18"/>
                <w:szCs w:val="18"/>
                <w:lang w:val="hy-AM"/>
              </w:rPr>
              <w:t xml:space="preserve"> </w:t>
            </w:r>
            <w:r w:rsidRPr="00C6487E">
              <w:rPr>
                <w:rFonts w:ascii="Sylfaen" w:hAnsi="Sylfaen" w:cs="Sylfaen"/>
                <w:sz w:val="18"/>
                <w:szCs w:val="18"/>
                <w:lang w:val="hy-AM"/>
              </w:rPr>
              <w:t>Безопасность по n2</w:t>
            </w:r>
            <w:r>
              <w:rPr>
                <w:rFonts w:ascii="Sylfaen" w:hAnsi="Sylfaen" w:cs="Sylfaen"/>
                <w:sz w:val="18"/>
                <w:szCs w:val="18"/>
              </w:rPr>
              <w:t xml:space="preserve">III </w:t>
            </w:r>
            <w:r w:rsidRPr="00C6487E">
              <w:rPr>
                <w:rFonts w:ascii="Sylfaen" w:hAnsi="Sylfaen" w:cs="Sylfaen"/>
                <w:sz w:val="18"/>
                <w:szCs w:val="18"/>
                <w:lang w:val="hy-AM"/>
              </w:rPr>
              <w:t xml:space="preserve">4. 9012010 </w:t>
            </w:r>
            <w:r w:rsidRPr="00C6487E">
              <w:rPr>
                <w:rFonts w:ascii="Sylfaen" w:hAnsi="Sylfaen" w:cs="Sylfaen"/>
                <w:sz w:val="18"/>
                <w:szCs w:val="18"/>
                <w:lang w:val="hy-AM"/>
              </w:rPr>
              <w:lastRenderedPageBreak/>
              <w:t>гигиенические, нормативы и статьи 9 Закона РА " О безопасности продуктов питания</w:t>
            </w:r>
          </w:p>
        </w:tc>
        <w:tc>
          <w:tcPr>
            <w:tcW w:w="943" w:type="dxa"/>
            <w:vAlign w:val="center"/>
          </w:tcPr>
          <w:p w:rsidR="005056B4" w:rsidRPr="00A15566" w:rsidRDefault="005056B4" w:rsidP="000E6A49">
            <w:pPr>
              <w:jc w:val="center"/>
              <w:rPr>
                <w:rFonts w:ascii="Sylfaen" w:hAnsi="Sylfaen" w:cs="Sylfaen"/>
                <w:sz w:val="22"/>
                <w:szCs w:val="22"/>
              </w:rPr>
            </w:pPr>
            <w:r>
              <w:rPr>
                <w:rFonts w:ascii="Sylfaen" w:hAnsi="Sylfaen" w:cs="Sylfaen"/>
                <w:sz w:val="22"/>
                <w:szCs w:val="22"/>
              </w:rPr>
              <w:lastRenderedPageBreak/>
              <w:t>штук</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497</w:t>
            </w:r>
          </w:p>
        </w:tc>
        <w:tc>
          <w:tcPr>
            <w:tcW w:w="605" w:type="dxa"/>
          </w:tcPr>
          <w:p w:rsidR="005056B4" w:rsidRPr="00AA5BD2" w:rsidRDefault="005056B4" w:rsidP="000D4651">
            <w:pPr>
              <w:widowControl w:val="0"/>
              <w:spacing w:after="120"/>
              <w:jc w:val="center"/>
              <w:rPr>
                <w:rFonts w:ascii="GHEA Grapalat" w:hAnsi="GHEA Grapalat"/>
                <w:sz w:val="16"/>
                <w:szCs w:val="16"/>
              </w:rPr>
            </w:pP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497</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31</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15331180</w:t>
            </w:r>
          </w:p>
        </w:tc>
        <w:tc>
          <w:tcPr>
            <w:tcW w:w="2014" w:type="dxa"/>
            <w:gridSpan w:val="2"/>
            <w:vAlign w:val="center"/>
          </w:tcPr>
          <w:p w:rsidR="005056B4" w:rsidRPr="00C6487E" w:rsidRDefault="005056B4" w:rsidP="000E6A49">
            <w:pPr>
              <w:rPr>
                <w:rFonts w:ascii="Calibri" w:hAnsi="Calibri" w:cs="Calibri"/>
                <w:sz w:val="22"/>
                <w:szCs w:val="22"/>
              </w:rPr>
            </w:pPr>
            <w:r w:rsidRPr="00A15566">
              <w:rPr>
                <w:rFonts w:ascii="Sylfaen" w:hAnsi="Sylfaen" w:cs="Sylfaen"/>
                <w:sz w:val="22"/>
                <w:szCs w:val="22"/>
              </w:rPr>
              <w:t>Консервированный зеленый горошек</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tcPr>
          <w:p w:rsidR="005056B4" w:rsidRPr="00A15566" w:rsidRDefault="005056B4" w:rsidP="000E6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18"/>
                <w:szCs w:val="18"/>
              </w:rPr>
            </w:pPr>
            <w:r w:rsidRPr="00A15566">
              <w:rPr>
                <w:rFonts w:ascii="Sylfaen" w:hAnsi="Sylfaen" w:cs="Arial"/>
                <w:sz w:val="18"/>
                <w:szCs w:val="18"/>
              </w:rPr>
              <w:t xml:space="preserve">Горох консервированный, состав: зеленый горошек, вода, сахар, соль, </w:t>
            </w:r>
            <w:r w:rsidRPr="00ED79F2">
              <w:rPr>
                <w:rFonts w:ascii="Sylfaen" w:hAnsi="Sylfaen" w:cs="Arial"/>
                <w:sz w:val="18"/>
                <w:szCs w:val="18"/>
              </w:rPr>
              <w:t xml:space="preserve">в </w:t>
            </w:r>
            <w:r w:rsidRPr="00A15566">
              <w:rPr>
                <w:rFonts w:ascii="Sylfaen" w:hAnsi="Sylfaen" w:cs="Arial"/>
                <w:sz w:val="18"/>
                <w:szCs w:val="18"/>
              </w:rPr>
              <w:t>стекл</w:t>
            </w:r>
            <w:r w:rsidRPr="00ED79F2">
              <w:rPr>
                <w:rFonts w:ascii="Sylfaen" w:hAnsi="Sylfaen" w:cs="Arial"/>
                <w:sz w:val="18"/>
                <w:szCs w:val="18"/>
              </w:rPr>
              <w:t xml:space="preserve">янных </w:t>
            </w:r>
            <w:r w:rsidRPr="00A15566">
              <w:rPr>
                <w:rFonts w:ascii="Sylfaen" w:hAnsi="Sylfaen" w:cs="Arial"/>
                <w:sz w:val="18"/>
                <w:szCs w:val="18"/>
              </w:rPr>
              <w:t>720 г в банках.</w:t>
            </w:r>
            <w:r w:rsidRPr="00D9387E">
              <w:rPr>
                <w:rFonts w:ascii="Sylfaen" w:hAnsi="Sylfaen" w:cs="Arial"/>
                <w:sz w:val="18"/>
                <w:szCs w:val="18"/>
              </w:rPr>
              <w:t xml:space="preserve"> Безопасность: по нормативам 2-</w:t>
            </w:r>
            <w:r w:rsidRPr="007E55BD">
              <w:rPr>
                <w:rFonts w:ascii="Sylfaen" w:hAnsi="Sylfaen" w:cs="Arial"/>
                <w:sz w:val="18"/>
                <w:szCs w:val="18"/>
              </w:rPr>
              <w:t>III</w:t>
            </w:r>
            <w:r w:rsidRPr="00D9387E">
              <w:rPr>
                <w:rFonts w:ascii="Sylfaen" w:hAnsi="Sylfaen" w:cs="Arial"/>
                <w:sz w:val="18"/>
                <w:szCs w:val="18"/>
              </w:rPr>
              <w:t>-4.</w:t>
            </w:r>
            <w:proofErr w:type="gramStart"/>
            <w:r w:rsidRPr="00D9387E">
              <w:rPr>
                <w:rFonts w:ascii="Sylfaen" w:hAnsi="Sylfaen" w:cs="Arial"/>
                <w:sz w:val="18"/>
                <w:szCs w:val="18"/>
              </w:rPr>
              <w:t>9-01-2010</w:t>
            </w:r>
            <w:proofErr w:type="gramEnd"/>
            <w:r w:rsidRPr="00D9387E">
              <w:rPr>
                <w:rFonts w:ascii="Sylfaen" w:hAnsi="Sylfaen" w:cs="Arial"/>
                <w:sz w:val="18"/>
                <w:szCs w:val="18"/>
              </w:rPr>
              <w:t xml:space="preserve">  а </w:t>
            </w:r>
            <w:proofErr w:type="spellStart"/>
            <w:r w:rsidRPr="00D9387E">
              <w:rPr>
                <w:rFonts w:ascii="Sylfaen" w:hAnsi="Sylfaen" w:cs="Arial"/>
                <w:sz w:val="18"/>
                <w:szCs w:val="18"/>
              </w:rPr>
              <w:t>маркировка-статьи</w:t>
            </w:r>
            <w:proofErr w:type="spellEnd"/>
            <w:r w:rsidRPr="00D9387E">
              <w:rPr>
                <w:rFonts w:ascii="Sylfaen" w:hAnsi="Sylfaen" w:cs="Arial"/>
                <w:sz w:val="18"/>
                <w:szCs w:val="18"/>
              </w:rPr>
              <w:t xml:space="preserve"> 8 Закона РА “О безопасности пищевых продуктов”. %: Остаточный срок годности не менее 60 %:</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64</w:t>
            </w:r>
          </w:p>
        </w:tc>
        <w:tc>
          <w:tcPr>
            <w:tcW w:w="605" w:type="dxa"/>
          </w:tcPr>
          <w:p w:rsidR="005056B4" w:rsidRPr="000E6A49" w:rsidRDefault="005056B4" w:rsidP="00915CFE">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64</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A15566" w:rsidRDefault="005056B4" w:rsidP="000E6A49">
            <w:pPr>
              <w:jc w:val="center"/>
              <w:rPr>
                <w:rFonts w:ascii="Sylfaen" w:hAnsi="Sylfaen" w:cs="Sylfaen"/>
                <w:sz w:val="22"/>
                <w:szCs w:val="22"/>
              </w:rPr>
            </w:pPr>
            <w:r w:rsidRPr="00A15566">
              <w:rPr>
                <w:rFonts w:ascii="Sylfaen" w:hAnsi="Sylfaen" w:cs="Sylfaen"/>
                <w:sz w:val="22"/>
                <w:szCs w:val="22"/>
              </w:rPr>
              <w:t>32</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03222100</w:t>
            </w:r>
          </w:p>
        </w:tc>
        <w:tc>
          <w:tcPr>
            <w:tcW w:w="2014" w:type="dxa"/>
            <w:gridSpan w:val="2"/>
            <w:vAlign w:val="center"/>
          </w:tcPr>
          <w:p w:rsidR="005056B4" w:rsidRPr="00A15566" w:rsidRDefault="005056B4" w:rsidP="000E6A49">
            <w:pPr>
              <w:rPr>
                <w:rFonts w:ascii="Calibri" w:hAnsi="Calibri" w:cs="Calibri"/>
                <w:sz w:val="22"/>
                <w:szCs w:val="22"/>
              </w:rPr>
            </w:pPr>
            <w:r>
              <w:rPr>
                <w:rFonts w:ascii="Sylfaen" w:hAnsi="Sylfaen" w:cs="Sylfaen"/>
                <w:sz w:val="22"/>
                <w:szCs w:val="22"/>
              </w:rPr>
              <w:t>Бананы</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314F83" w:rsidRDefault="005056B4" w:rsidP="000E6A49">
            <w:pPr>
              <w:jc w:val="both"/>
              <w:rPr>
                <w:rFonts w:ascii="Sylfaen" w:hAnsi="Sylfaen" w:cs="Sylfaen"/>
                <w:bCs/>
                <w:color w:val="000000"/>
                <w:sz w:val="18"/>
                <w:szCs w:val="18"/>
                <w:lang w:val="hy-AM"/>
              </w:rPr>
            </w:pPr>
            <w:r w:rsidRPr="00A15566">
              <w:rPr>
                <w:rFonts w:ascii="Sylfaen" w:hAnsi="Sylfaen" w:cs="Calibri"/>
                <w:bCs/>
                <w:color w:val="000000"/>
                <w:sz w:val="18"/>
                <w:szCs w:val="18"/>
              </w:rPr>
              <w:t xml:space="preserve">Бананы свежие, II группы (от </w:t>
            </w:r>
            <w:r w:rsidRPr="000B45CC">
              <w:rPr>
                <w:rFonts w:ascii="Sylfaen" w:hAnsi="Sylfaen" w:cs="Calibri"/>
                <w:bCs/>
                <w:color w:val="000000"/>
                <w:sz w:val="18"/>
                <w:szCs w:val="18"/>
              </w:rPr>
              <w:t>140</w:t>
            </w:r>
            <w:r w:rsidRPr="00A15566">
              <w:rPr>
                <w:rFonts w:ascii="Sylfaen" w:hAnsi="Sylfaen" w:cs="Calibri"/>
                <w:bCs/>
                <w:color w:val="000000"/>
                <w:sz w:val="18"/>
                <w:szCs w:val="18"/>
              </w:rPr>
              <w:t xml:space="preserve"> до </w:t>
            </w:r>
            <w:r w:rsidRPr="000B45CC">
              <w:rPr>
                <w:rFonts w:ascii="Sylfaen" w:hAnsi="Sylfaen" w:cs="Calibri"/>
                <w:bCs/>
                <w:color w:val="000000"/>
                <w:sz w:val="18"/>
                <w:szCs w:val="18"/>
              </w:rPr>
              <w:t>180</w:t>
            </w:r>
            <w:r w:rsidRPr="00A15566">
              <w:rPr>
                <w:rFonts w:ascii="Sylfaen" w:hAnsi="Sylfaen" w:cs="Calibri"/>
                <w:bCs/>
                <w:color w:val="000000"/>
                <w:sz w:val="18"/>
                <w:szCs w:val="18"/>
              </w:rPr>
              <w:t xml:space="preserve"> мм включительно), ГОСТ 4427-82. </w:t>
            </w:r>
            <w:r w:rsidRPr="00133690">
              <w:rPr>
                <w:rFonts w:ascii="Arial Unicode" w:hAnsi="Arial Unicode" w:cs="Sylfaen"/>
                <w:sz w:val="18"/>
                <w:szCs w:val="18"/>
              </w:rPr>
              <w:t xml:space="preserve">Безопасность и маркировка </w:t>
            </w:r>
            <w:r w:rsidRPr="00133690">
              <w:rPr>
                <w:rFonts w:ascii="Arial Unicode" w:hAnsi="Arial Unicode" w:cs="Sylfaen"/>
                <w:sz w:val="18"/>
                <w:szCs w:val="18"/>
              </w:rPr>
              <w:lastRenderedPageBreak/>
              <w:t>по данным правительства РА 2006г. согласно утвержденному Решением от 21 декабря № 1913-N «техническому регламенту свежих фруктов и овощей "и ст. 8 Закона РА» О безопасности пищевых продуктов".</w:t>
            </w:r>
          </w:p>
        </w:tc>
        <w:tc>
          <w:tcPr>
            <w:tcW w:w="943" w:type="dxa"/>
            <w:vAlign w:val="center"/>
          </w:tcPr>
          <w:p w:rsidR="005056B4" w:rsidRPr="00DA3353" w:rsidRDefault="005056B4" w:rsidP="000E6A49">
            <w:pPr>
              <w:jc w:val="center"/>
              <w:rPr>
                <w:rFonts w:ascii="Sylfaen" w:hAnsi="Sylfaen" w:cs="Sylfaen"/>
                <w:sz w:val="22"/>
                <w:szCs w:val="22"/>
              </w:rPr>
            </w:pPr>
            <w:r>
              <w:rPr>
                <w:rFonts w:ascii="Sylfaen" w:hAnsi="Sylfaen" w:cs="Sylfaen"/>
                <w:sz w:val="22"/>
                <w:szCs w:val="22"/>
              </w:rPr>
              <w:lastRenderedPageBreak/>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308</w:t>
            </w:r>
          </w:p>
        </w:tc>
        <w:tc>
          <w:tcPr>
            <w:tcW w:w="605" w:type="dxa"/>
          </w:tcPr>
          <w:p w:rsidR="005056B4" w:rsidRPr="000E6A49" w:rsidRDefault="005056B4" w:rsidP="00915CFE">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308</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lastRenderedPageBreak/>
              <w:t>33</w:t>
            </w:r>
          </w:p>
        </w:tc>
        <w:tc>
          <w:tcPr>
            <w:tcW w:w="1453" w:type="dxa"/>
            <w:vAlign w:val="center"/>
          </w:tcPr>
          <w:p w:rsidR="005056B4" w:rsidRPr="00492CC0" w:rsidRDefault="005056B4" w:rsidP="000E6A49">
            <w:pPr>
              <w:jc w:val="center"/>
              <w:rPr>
                <w:rFonts w:ascii="Calibri" w:hAnsi="Calibri" w:cs="Calibri"/>
                <w:szCs w:val="22"/>
              </w:rPr>
            </w:pPr>
            <w:r w:rsidRPr="00492CC0">
              <w:rPr>
                <w:rFonts w:ascii="Calibri" w:hAnsi="Calibri" w:cs="Calibri"/>
                <w:szCs w:val="22"/>
              </w:rPr>
              <w:t>15872400</w:t>
            </w:r>
          </w:p>
        </w:tc>
        <w:tc>
          <w:tcPr>
            <w:tcW w:w="2014" w:type="dxa"/>
            <w:gridSpan w:val="2"/>
            <w:vAlign w:val="center"/>
          </w:tcPr>
          <w:p w:rsidR="005056B4" w:rsidRPr="00AF754F" w:rsidRDefault="005056B4" w:rsidP="000E6A49">
            <w:pPr>
              <w:rPr>
                <w:rFonts w:ascii="Calibri" w:hAnsi="Calibri" w:cs="Calibri"/>
                <w:sz w:val="22"/>
                <w:szCs w:val="22"/>
              </w:rPr>
            </w:pPr>
            <w:r>
              <w:rPr>
                <w:rFonts w:ascii="Sylfaen" w:hAnsi="Sylfaen" w:cs="Sylfaen"/>
                <w:sz w:val="22"/>
                <w:szCs w:val="22"/>
              </w:rPr>
              <w:t>Пищевая соль</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7E55BD" w:rsidRDefault="005056B4" w:rsidP="000E6A49">
            <w:pPr>
              <w:jc w:val="both"/>
              <w:rPr>
                <w:rFonts w:ascii="Sylfaen" w:hAnsi="Sylfaen" w:cs="Sylfaen"/>
                <w:bCs/>
                <w:color w:val="000000"/>
                <w:sz w:val="18"/>
                <w:szCs w:val="18"/>
                <w:lang w:val="hy-AM"/>
              </w:rPr>
            </w:pPr>
            <w:r w:rsidRPr="00AF754F">
              <w:rPr>
                <w:rFonts w:ascii="Sylfaen" w:hAnsi="Sylfaen" w:cs="Sylfaen"/>
                <w:sz w:val="18"/>
                <w:szCs w:val="18"/>
                <w:lang w:val="hy-AM"/>
              </w:rPr>
              <w:t>Пищевая соль высшего сорта, йодированная АСТ 239-2005 срок годности не менее 12 месяцев с даты изготовления</w:t>
            </w:r>
          </w:p>
        </w:tc>
        <w:tc>
          <w:tcPr>
            <w:tcW w:w="943" w:type="dxa"/>
            <w:vAlign w:val="center"/>
          </w:tcPr>
          <w:p w:rsidR="005056B4" w:rsidRPr="00AF754F" w:rsidRDefault="005056B4" w:rsidP="000E6A49">
            <w:pPr>
              <w:jc w:val="center"/>
              <w:rPr>
                <w:rFonts w:ascii="Sylfaen" w:hAnsi="Sylfaen" w:cs="Sylfaen"/>
                <w:sz w:val="22"/>
                <w:szCs w:val="22"/>
              </w:rPr>
            </w:pPr>
            <w:r w:rsidRPr="000B45CC">
              <w:rPr>
                <w:rFonts w:ascii="Sylfaen" w:hAnsi="Sylfaen" w:cs="Sylfaen"/>
                <w:sz w:val="22"/>
                <w:szCs w:val="22"/>
              </w:rPr>
              <w:t>кг</w:t>
            </w: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110</w:t>
            </w:r>
          </w:p>
        </w:tc>
        <w:tc>
          <w:tcPr>
            <w:tcW w:w="605" w:type="dxa"/>
          </w:tcPr>
          <w:p w:rsidR="005056B4" w:rsidRPr="000E6A49" w:rsidRDefault="005056B4" w:rsidP="00915CFE">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Pr="00DA3353" w:rsidRDefault="005056B4" w:rsidP="00915CFE">
            <w:pPr>
              <w:jc w:val="center"/>
              <w:rPr>
                <w:rFonts w:ascii="Sylfaen" w:hAnsi="Sylfaen" w:cs="Sylfaen"/>
                <w:sz w:val="22"/>
                <w:szCs w:val="22"/>
              </w:rPr>
            </w:pPr>
            <w:r>
              <w:rPr>
                <w:rFonts w:ascii="Sylfaen" w:hAnsi="Sylfaen" w:cs="Sylfaen"/>
                <w:sz w:val="22"/>
                <w:szCs w:val="22"/>
              </w:rPr>
              <w:t>110</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E6A49">
        <w:trPr>
          <w:trHeight w:val="246"/>
          <w:jc w:val="center"/>
        </w:trPr>
        <w:tc>
          <w:tcPr>
            <w:tcW w:w="1478" w:type="dxa"/>
            <w:vAlign w:val="center"/>
          </w:tcPr>
          <w:p w:rsidR="005056B4" w:rsidRPr="006147E5" w:rsidRDefault="005056B4" w:rsidP="000E6A49">
            <w:pPr>
              <w:jc w:val="center"/>
              <w:rPr>
                <w:rFonts w:ascii="Sylfaen" w:hAnsi="Sylfaen" w:cs="Sylfaen"/>
                <w:sz w:val="22"/>
                <w:szCs w:val="22"/>
              </w:rPr>
            </w:pPr>
            <w:r>
              <w:rPr>
                <w:rFonts w:ascii="Sylfaen" w:hAnsi="Sylfaen" w:cs="Sylfaen"/>
                <w:sz w:val="22"/>
                <w:szCs w:val="22"/>
              </w:rPr>
              <w:t>34</w:t>
            </w:r>
          </w:p>
        </w:tc>
        <w:tc>
          <w:tcPr>
            <w:tcW w:w="1453" w:type="dxa"/>
            <w:vAlign w:val="center"/>
          </w:tcPr>
          <w:p w:rsidR="005056B4" w:rsidRPr="00E1563B" w:rsidRDefault="005056B4" w:rsidP="000E6A49">
            <w:pPr>
              <w:rPr>
                <w:rFonts w:ascii="Sylfaen" w:hAnsi="Sylfaen" w:cs="Sylfaen"/>
              </w:rPr>
            </w:pPr>
            <w:r w:rsidRPr="00E1563B">
              <w:rPr>
                <w:rFonts w:ascii="Sylfaen" w:hAnsi="Sylfaen" w:cs="Sylfaen"/>
              </w:rPr>
              <w:t>15821500</w:t>
            </w:r>
          </w:p>
        </w:tc>
        <w:tc>
          <w:tcPr>
            <w:tcW w:w="2014" w:type="dxa"/>
            <w:gridSpan w:val="2"/>
            <w:vAlign w:val="center"/>
          </w:tcPr>
          <w:p w:rsidR="005056B4" w:rsidRPr="00D90664" w:rsidRDefault="005056B4" w:rsidP="000E6A49">
            <w:pPr>
              <w:rPr>
                <w:rFonts w:ascii="Sylfaen" w:hAnsi="Sylfaen" w:cs="Sylfaen"/>
                <w:sz w:val="22"/>
                <w:szCs w:val="22"/>
              </w:rPr>
            </w:pPr>
            <w:r>
              <w:rPr>
                <w:rFonts w:ascii="Sylfaen" w:hAnsi="Sylfaen" w:cs="Sylfaen"/>
                <w:sz w:val="22"/>
                <w:szCs w:val="22"/>
              </w:rPr>
              <w:t>Кекс</w:t>
            </w:r>
          </w:p>
        </w:tc>
        <w:tc>
          <w:tcPr>
            <w:tcW w:w="1117" w:type="dxa"/>
            <w:gridSpan w:val="2"/>
          </w:tcPr>
          <w:p w:rsidR="005056B4" w:rsidRPr="00AA5BD2" w:rsidRDefault="005056B4" w:rsidP="000D4651">
            <w:pPr>
              <w:widowControl w:val="0"/>
              <w:spacing w:after="120"/>
              <w:jc w:val="center"/>
              <w:rPr>
                <w:rFonts w:ascii="GHEA Grapalat" w:hAnsi="GHEA Grapalat"/>
                <w:sz w:val="16"/>
                <w:szCs w:val="16"/>
              </w:rPr>
            </w:pPr>
          </w:p>
        </w:tc>
        <w:tc>
          <w:tcPr>
            <w:tcW w:w="1395" w:type="dxa"/>
            <w:vAlign w:val="center"/>
          </w:tcPr>
          <w:p w:rsidR="005056B4" w:rsidRPr="000B45CC" w:rsidRDefault="005056B4" w:rsidP="000E6A49">
            <w:pPr>
              <w:jc w:val="both"/>
              <w:rPr>
                <w:rFonts w:ascii="GHEA Grapalat" w:hAnsi="GHEA Grapalat"/>
                <w:color w:val="000000"/>
                <w:sz w:val="18"/>
                <w:szCs w:val="18"/>
              </w:rPr>
            </w:pPr>
            <w:r>
              <w:rPr>
                <w:rFonts w:ascii="Sylfaen" w:hAnsi="Sylfaen" w:cs="Sylfaen"/>
                <w:sz w:val="18"/>
                <w:szCs w:val="18"/>
              </w:rPr>
              <w:t>Кек</w:t>
            </w:r>
            <w:r w:rsidRPr="00AF754F">
              <w:rPr>
                <w:rFonts w:ascii="Sylfaen" w:hAnsi="Sylfaen" w:cs="Sylfaen"/>
                <w:sz w:val="18"/>
                <w:szCs w:val="18"/>
              </w:rPr>
              <w:t>сы с различными начинками или без начинки</w:t>
            </w:r>
            <w:proofErr w:type="gramStart"/>
            <w:r w:rsidRPr="00AF754F">
              <w:rPr>
                <w:rFonts w:ascii="Sylfaen" w:hAnsi="Sylfaen" w:cs="Sylfaen"/>
                <w:sz w:val="18"/>
                <w:szCs w:val="18"/>
              </w:rPr>
              <w:t xml:space="preserve"> ,</w:t>
            </w:r>
            <w:proofErr w:type="gramEnd"/>
            <w:r w:rsidRPr="00AF754F">
              <w:rPr>
                <w:rFonts w:ascii="Sylfaen" w:hAnsi="Sylfaen" w:cs="Sylfaen"/>
                <w:sz w:val="18"/>
                <w:szCs w:val="18"/>
              </w:rPr>
              <w:t xml:space="preserve"> </w:t>
            </w:r>
            <w:r w:rsidRPr="000B45CC">
              <w:rPr>
                <w:rFonts w:ascii="Sylfaen" w:hAnsi="Sylfaen" w:cs="Sylfaen"/>
                <w:sz w:val="18"/>
                <w:szCs w:val="18"/>
              </w:rPr>
              <w:t>весовой</w:t>
            </w:r>
            <w:r w:rsidRPr="00AF754F">
              <w:rPr>
                <w:rFonts w:ascii="Sylfaen" w:hAnsi="Sylfaen" w:cs="Sylfaen"/>
                <w:sz w:val="18"/>
                <w:szCs w:val="18"/>
              </w:rPr>
              <w:t xml:space="preserve">, по одному упакованному, </w:t>
            </w:r>
            <w:r>
              <w:rPr>
                <w:rFonts w:ascii="Sylfaen" w:hAnsi="Sylfaen" w:cs="Sylfaen"/>
                <w:sz w:val="18"/>
                <w:szCs w:val="18"/>
              </w:rPr>
              <w:t>вес одно</w:t>
            </w:r>
            <w:r w:rsidRPr="000B45CC">
              <w:rPr>
                <w:rFonts w:ascii="Sylfaen" w:hAnsi="Sylfaen" w:cs="Sylfaen"/>
                <w:sz w:val="18"/>
                <w:szCs w:val="18"/>
              </w:rPr>
              <w:t>й</w:t>
            </w:r>
            <w:r>
              <w:rPr>
                <w:rFonts w:ascii="Sylfaen" w:hAnsi="Sylfaen" w:cs="Sylfaen"/>
                <w:sz w:val="18"/>
                <w:szCs w:val="18"/>
              </w:rPr>
              <w:t xml:space="preserve"> штук</w:t>
            </w:r>
            <w:r w:rsidRPr="000B45CC">
              <w:rPr>
                <w:rFonts w:ascii="Sylfaen" w:hAnsi="Sylfaen" w:cs="Sylfaen"/>
                <w:sz w:val="18"/>
                <w:szCs w:val="18"/>
              </w:rPr>
              <w:t>и</w:t>
            </w:r>
            <w:r>
              <w:rPr>
                <w:rFonts w:ascii="Sylfaen" w:hAnsi="Sylfaen" w:cs="Sylfaen"/>
                <w:sz w:val="18"/>
                <w:szCs w:val="18"/>
              </w:rPr>
              <w:t xml:space="preserve"> приблизительн</w:t>
            </w:r>
            <w:r w:rsidRPr="000B45CC">
              <w:rPr>
                <w:rFonts w:ascii="Sylfaen" w:hAnsi="Sylfaen" w:cs="Sylfaen"/>
                <w:sz w:val="18"/>
                <w:szCs w:val="18"/>
              </w:rPr>
              <w:t>о</w:t>
            </w:r>
            <w:r w:rsidRPr="00AF754F">
              <w:rPr>
                <w:rFonts w:ascii="Sylfaen" w:hAnsi="Sylfaen" w:cs="Sylfaen"/>
                <w:sz w:val="18"/>
                <w:szCs w:val="18"/>
              </w:rPr>
              <w:t xml:space="preserve"> 30 граммов, </w:t>
            </w:r>
            <w:r w:rsidRPr="00AF754F">
              <w:rPr>
                <w:rFonts w:ascii="Sylfaen" w:hAnsi="Sylfaen" w:cs="Sylfaen"/>
                <w:sz w:val="18"/>
                <w:szCs w:val="18"/>
              </w:rPr>
              <w:lastRenderedPageBreak/>
              <w:t>влажность-3-10%, сахаризованно-желтая-20-27%, жирность -3-30%, Часть 1 статьи 6 Закона РА" О безопасности продуктов питания</w:t>
            </w:r>
            <w:r w:rsidRPr="000B45CC">
              <w:rPr>
                <w:rFonts w:ascii="Sylfaen" w:hAnsi="Sylfaen" w:cs="Sylfaen"/>
                <w:sz w:val="18"/>
                <w:szCs w:val="18"/>
              </w:rPr>
              <w:t>”</w:t>
            </w:r>
          </w:p>
        </w:tc>
        <w:tc>
          <w:tcPr>
            <w:tcW w:w="943" w:type="dxa"/>
          </w:tcPr>
          <w:p w:rsidR="005056B4" w:rsidRPr="00AA5BD2" w:rsidRDefault="005056B4" w:rsidP="000D4651">
            <w:pPr>
              <w:widowControl w:val="0"/>
              <w:spacing w:after="120"/>
              <w:jc w:val="center"/>
              <w:rPr>
                <w:rFonts w:ascii="GHEA Grapalat" w:hAnsi="GHEA Grapalat"/>
                <w:sz w:val="16"/>
                <w:szCs w:val="16"/>
              </w:rPr>
            </w:pPr>
          </w:p>
        </w:tc>
        <w:tc>
          <w:tcPr>
            <w:tcW w:w="1377" w:type="dxa"/>
            <w:gridSpan w:val="2"/>
          </w:tcPr>
          <w:p w:rsidR="005056B4" w:rsidRPr="00AA5BD2" w:rsidRDefault="005056B4" w:rsidP="000D4651">
            <w:pPr>
              <w:widowControl w:val="0"/>
              <w:spacing w:after="120"/>
              <w:jc w:val="center"/>
              <w:rPr>
                <w:rFonts w:ascii="GHEA Grapalat" w:hAnsi="GHEA Grapalat"/>
                <w:sz w:val="16"/>
                <w:szCs w:val="16"/>
              </w:rPr>
            </w:pPr>
          </w:p>
        </w:tc>
        <w:tc>
          <w:tcPr>
            <w:tcW w:w="1080" w:type="dxa"/>
          </w:tcPr>
          <w:p w:rsidR="005056B4" w:rsidRPr="00AA5BD2" w:rsidRDefault="005056B4" w:rsidP="000D4651">
            <w:pPr>
              <w:widowControl w:val="0"/>
              <w:spacing w:after="120"/>
              <w:jc w:val="center"/>
              <w:rPr>
                <w:rFonts w:ascii="GHEA Grapalat" w:hAnsi="GHEA Grapalat"/>
                <w:sz w:val="16"/>
                <w:szCs w:val="16"/>
              </w:rPr>
            </w:pPr>
          </w:p>
        </w:tc>
        <w:tc>
          <w:tcPr>
            <w:tcW w:w="983" w:type="dxa"/>
            <w:vAlign w:val="center"/>
          </w:tcPr>
          <w:p w:rsidR="005056B4" w:rsidRDefault="005056B4" w:rsidP="00915CFE">
            <w:pPr>
              <w:jc w:val="center"/>
              <w:rPr>
                <w:rFonts w:ascii="Sylfaen" w:hAnsi="Sylfaen" w:cs="Sylfaen"/>
                <w:sz w:val="22"/>
                <w:szCs w:val="22"/>
              </w:rPr>
            </w:pPr>
            <w:r>
              <w:rPr>
                <w:rFonts w:ascii="Sylfaen" w:hAnsi="Sylfaen" w:cs="Sylfaen"/>
                <w:sz w:val="22"/>
                <w:szCs w:val="22"/>
              </w:rPr>
              <w:t>166</w:t>
            </w:r>
          </w:p>
        </w:tc>
        <w:tc>
          <w:tcPr>
            <w:tcW w:w="605" w:type="dxa"/>
          </w:tcPr>
          <w:p w:rsidR="005056B4" w:rsidRPr="000E6A49" w:rsidRDefault="005056B4" w:rsidP="00915CFE">
            <w:pPr>
              <w:widowControl w:val="0"/>
              <w:spacing w:after="120"/>
              <w:jc w:val="center"/>
              <w:rPr>
                <w:rFonts w:ascii="GHEA Grapalat" w:hAnsi="GHEA Grapalat"/>
                <w:sz w:val="16"/>
                <w:szCs w:val="16"/>
              </w:rPr>
            </w:pPr>
            <w:r w:rsidRPr="000E6A49">
              <w:rPr>
                <w:rFonts w:ascii="GHEA Grapalat" w:hAnsi="GHEA Grapalat"/>
                <w:sz w:val="16"/>
                <w:szCs w:val="16"/>
              </w:rPr>
              <w:t xml:space="preserve">РА Араратский область г. </w:t>
            </w:r>
            <w:proofErr w:type="spellStart"/>
            <w:r w:rsidRPr="000E6A49">
              <w:rPr>
                <w:rFonts w:ascii="GHEA Grapalat" w:hAnsi="GHEA Grapalat"/>
                <w:sz w:val="16"/>
                <w:szCs w:val="16"/>
              </w:rPr>
              <w:t>Масис</w:t>
            </w:r>
            <w:proofErr w:type="spellEnd"/>
            <w:r w:rsidRPr="000E6A49">
              <w:rPr>
                <w:rFonts w:ascii="GHEA Grapalat" w:hAnsi="GHEA Grapalat"/>
                <w:sz w:val="16"/>
                <w:szCs w:val="16"/>
              </w:rPr>
              <w:t xml:space="preserve"> </w:t>
            </w:r>
            <w:proofErr w:type="spellStart"/>
            <w:r w:rsidRPr="000E6A49">
              <w:rPr>
                <w:rFonts w:ascii="GHEA Grapalat" w:hAnsi="GHEA Grapalat"/>
                <w:sz w:val="16"/>
                <w:szCs w:val="16"/>
              </w:rPr>
              <w:t>Ереванян</w:t>
            </w:r>
            <w:proofErr w:type="spellEnd"/>
            <w:r w:rsidRPr="000E6A49">
              <w:rPr>
                <w:rFonts w:ascii="GHEA Grapalat" w:hAnsi="GHEA Grapalat"/>
                <w:sz w:val="16"/>
                <w:szCs w:val="16"/>
              </w:rPr>
              <w:t xml:space="preserve"> 58</w:t>
            </w:r>
          </w:p>
        </w:tc>
        <w:tc>
          <w:tcPr>
            <w:tcW w:w="1070" w:type="dxa"/>
            <w:vAlign w:val="center"/>
          </w:tcPr>
          <w:p w:rsidR="005056B4" w:rsidRDefault="005056B4" w:rsidP="00915CFE">
            <w:pPr>
              <w:jc w:val="center"/>
              <w:rPr>
                <w:rFonts w:ascii="Sylfaen" w:hAnsi="Sylfaen" w:cs="Sylfaen"/>
                <w:sz w:val="22"/>
                <w:szCs w:val="22"/>
              </w:rPr>
            </w:pPr>
            <w:r>
              <w:rPr>
                <w:rFonts w:ascii="Sylfaen" w:hAnsi="Sylfaen" w:cs="Sylfaen"/>
                <w:sz w:val="22"/>
                <w:szCs w:val="22"/>
              </w:rPr>
              <w:t>166</w:t>
            </w:r>
          </w:p>
        </w:tc>
        <w:tc>
          <w:tcPr>
            <w:tcW w:w="703" w:type="dxa"/>
          </w:tcPr>
          <w:p w:rsidR="005056B4" w:rsidRPr="00AA5BD2" w:rsidRDefault="005056B4" w:rsidP="000D4651">
            <w:pPr>
              <w:widowControl w:val="0"/>
              <w:spacing w:after="120"/>
              <w:jc w:val="center"/>
              <w:rPr>
                <w:rFonts w:ascii="GHEA Grapalat" w:hAnsi="GHEA Grapalat"/>
                <w:sz w:val="16"/>
                <w:szCs w:val="16"/>
              </w:rPr>
            </w:pPr>
          </w:p>
        </w:tc>
      </w:tr>
      <w:tr w:rsidR="005056B4" w:rsidRPr="00AA5BD2" w:rsidTr="000D46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6"/>
          <w:wAfter w:w="4579" w:type="dxa"/>
          <w:jc w:val="center"/>
        </w:trPr>
        <w:tc>
          <w:tcPr>
            <w:tcW w:w="4536" w:type="dxa"/>
            <w:gridSpan w:val="3"/>
          </w:tcPr>
          <w:p w:rsidR="005056B4" w:rsidRPr="00AA5BD2" w:rsidRDefault="005056B4" w:rsidP="00DA3A61">
            <w:pPr>
              <w:widowControl w:val="0"/>
              <w:spacing w:after="160" w:line="360" w:lineRule="auto"/>
              <w:jc w:val="center"/>
              <w:rPr>
                <w:rFonts w:ascii="GHEA Grapalat" w:hAnsi="GHEA Grapalat" w:cs="Sylfaen"/>
                <w:b/>
                <w:bCs/>
              </w:rPr>
            </w:pPr>
            <w:r w:rsidRPr="00AA5BD2">
              <w:rPr>
                <w:rFonts w:ascii="GHEA Grapalat" w:hAnsi="GHEA Grapalat"/>
                <w:b/>
              </w:rPr>
              <w:lastRenderedPageBreak/>
              <w:t>ПОКУПАТЕЛЬ</w:t>
            </w:r>
          </w:p>
          <w:p w:rsidR="005056B4" w:rsidRPr="00AA5BD2" w:rsidRDefault="005056B4" w:rsidP="000D4651">
            <w:pPr>
              <w:widowControl w:val="0"/>
              <w:jc w:val="center"/>
              <w:rPr>
                <w:rFonts w:ascii="GHEA Grapalat" w:hAnsi="GHEA Grapalat"/>
                <w:lang w:val="en-US"/>
              </w:rPr>
            </w:pPr>
            <w:r w:rsidRPr="00AA5BD2">
              <w:rPr>
                <w:rFonts w:ascii="GHEA Grapalat" w:hAnsi="GHEA Grapalat"/>
                <w:lang w:val="en-US"/>
              </w:rPr>
              <w:t>________________________________</w:t>
            </w:r>
          </w:p>
          <w:p w:rsidR="005056B4" w:rsidRPr="00AA5BD2" w:rsidRDefault="005056B4" w:rsidP="00DA3A61">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5056B4" w:rsidRPr="00AA5BD2" w:rsidRDefault="005056B4" w:rsidP="00DA3A61">
            <w:pPr>
              <w:widowControl w:val="0"/>
              <w:spacing w:after="160" w:line="360" w:lineRule="auto"/>
              <w:jc w:val="center"/>
              <w:rPr>
                <w:rFonts w:ascii="GHEA Grapalat" w:hAnsi="GHEA Grapalat"/>
              </w:rPr>
            </w:pPr>
            <w:r w:rsidRPr="00AA5BD2">
              <w:rPr>
                <w:rFonts w:ascii="GHEA Grapalat" w:hAnsi="GHEA Grapalat"/>
              </w:rPr>
              <w:t>М. П.</w:t>
            </w:r>
          </w:p>
        </w:tc>
        <w:tc>
          <w:tcPr>
            <w:tcW w:w="760" w:type="dxa"/>
            <w:gridSpan w:val="2"/>
          </w:tcPr>
          <w:p w:rsidR="005056B4" w:rsidRPr="00AA5BD2" w:rsidRDefault="005056B4" w:rsidP="00DA3A61">
            <w:pPr>
              <w:widowControl w:val="0"/>
              <w:spacing w:after="160" w:line="360" w:lineRule="auto"/>
              <w:jc w:val="center"/>
              <w:rPr>
                <w:rFonts w:ascii="GHEA Grapalat" w:hAnsi="GHEA Grapalat"/>
              </w:rPr>
            </w:pPr>
          </w:p>
        </w:tc>
        <w:tc>
          <w:tcPr>
            <w:tcW w:w="4343" w:type="dxa"/>
            <w:gridSpan w:val="4"/>
          </w:tcPr>
          <w:p w:rsidR="005056B4" w:rsidRPr="00AA5BD2" w:rsidRDefault="005056B4" w:rsidP="00DA3A61">
            <w:pPr>
              <w:widowControl w:val="0"/>
              <w:spacing w:after="160" w:line="360" w:lineRule="auto"/>
              <w:jc w:val="center"/>
              <w:rPr>
                <w:rFonts w:ascii="GHEA Grapalat" w:hAnsi="GHEA Grapalat" w:cs="Sylfaen"/>
                <w:b/>
                <w:bCs/>
              </w:rPr>
            </w:pPr>
            <w:r w:rsidRPr="00AA5BD2">
              <w:rPr>
                <w:rFonts w:ascii="GHEA Grapalat" w:hAnsi="GHEA Grapalat"/>
                <w:b/>
              </w:rPr>
              <w:t>ПРОДАВЕЦ</w:t>
            </w:r>
          </w:p>
          <w:p w:rsidR="005056B4" w:rsidRPr="00AA5BD2" w:rsidRDefault="005056B4" w:rsidP="000D4651">
            <w:pPr>
              <w:widowControl w:val="0"/>
              <w:jc w:val="center"/>
              <w:rPr>
                <w:rFonts w:ascii="GHEA Grapalat" w:hAnsi="GHEA Grapalat"/>
                <w:lang w:val="en-US"/>
              </w:rPr>
            </w:pPr>
            <w:r w:rsidRPr="00AA5BD2">
              <w:rPr>
                <w:rFonts w:ascii="GHEA Grapalat" w:hAnsi="GHEA Grapalat"/>
                <w:lang w:val="en-US"/>
              </w:rPr>
              <w:t>__________________________</w:t>
            </w:r>
          </w:p>
          <w:p w:rsidR="005056B4" w:rsidRPr="00AA5BD2" w:rsidRDefault="005056B4" w:rsidP="00DA3A61">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5056B4" w:rsidRPr="00AA5BD2" w:rsidRDefault="005056B4" w:rsidP="00DA3A61">
            <w:pPr>
              <w:widowControl w:val="0"/>
              <w:spacing w:after="160" w:line="360" w:lineRule="auto"/>
              <w:jc w:val="center"/>
              <w:rPr>
                <w:rFonts w:ascii="GHEA Grapalat" w:hAnsi="GHEA Grapalat"/>
              </w:rPr>
            </w:pPr>
            <w:r w:rsidRPr="00AA5BD2">
              <w:rPr>
                <w:rFonts w:ascii="GHEA Grapalat" w:hAnsi="GHEA Grapalat"/>
              </w:rPr>
              <w:t>М. П.</w:t>
            </w:r>
          </w:p>
        </w:tc>
      </w:tr>
    </w:tbl>
    <w:p w:rsidR="000D4651" w:rsidRPr="00AA5BD2" w:rsidRDefault="000D4651" w:rsidP="00DA3A61">
      <w:pPr>
        <w:widowControl w:val="0"/>
        <w:spacing w:after="160" w:line="360" w:lineRule="auto"/>
        <w:jc w:val="center"/>
        <w:rPr>
          <w:rFonts w:ascii="GHEA Grapalat" w:hAnsi="GHEA Grapalat"/>
          <w:lang w:val="en-US"/>
        </w:rPr>
      </w:pPr>
    </w:p>
    <w:p w:rsidR="000D4651" w:rsidRPr="00AA5BD2" w:rsidRDefault="000D4651" w:rsidP="00DA3A61">
      <w:pPr>
        <w:widowControl w:val="0"/>
        <w:spacing w:after="160" w:line="360" w:lineRule="auto"/>
        <w:jc w:val="center"/>
        <w:rPr>
          <w:rFonts w:ascii="GHEA Grapalat" w:hAnsi="GHEA Grapalat"/>
          <w:lang w:val="en-US"/>
        </w:rPr>
      </w:pP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br w:type="page"/>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r>
      <w:r w:rsidRPr="00AA5BD2">
        <w:rPr>
          <w:rFonts w:ascii="GHEA Grapalat" w:hAnsi="GHEA Grapalat"/>
          <w:i/>
        </w:rP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tabs>
          <w:tab w:val="left" w:pos="9540"/>
        </w:tabs>
        <w:spacing w:after="160" w:line="360" w:lineRule="auto"/>
        <w:rPr>
          <w:rFonts w:ascii="GHEA Grapalat" w:hAnsi="GHEA Grapalat"/>
        </w:rPr>
      </w:pPr>
    </w:p>
    <w:p w:rsidR="00606A9F" w:rsidRPr="00AA5BD2" w:rsidRDefault="007B1470" w:rsidP="00DA3A61">
      <w:pPr>
        <w:widowControl w:val="0"/>
        <w:spacing w:after="160" w:line="360" w:lineRule="auto"/>
        <w:jc w:val="center"/>
        <w:rPr>
          <w:rFonts w:ascii="GHEA Grapalat" w:hAnsi="GHEA Grapalat"/>
          <w:lang w:val="en-US"/>
        </w:rPr>
      </w:pPr>
      <w:r w:rsidRPr="00AA5BD2">
        <w:rPr>
          <w:rFonts w:ascii="GHEA Grapalat" w:hAnsi="GHEA Grapalat"/>
        </w:rPr>
        <w:t>ГРАФИК ОПЛАТЫ</w:t>
      </w:r>
      <w:r w:rsidRPr="00AA5BD2">
        <w:rPr>
          <w:rStyle w:val="af6"/>
          <w:rFonts w:ascii="GHEA Grapalat" w:hAnsi="GHEA Grapalat"/>
        </w:rPr>
        <w:footnoteReference w:customMarkFollows="1" w:id="20"/>
        <w:sym w:font="Symbol" w:char="F02A"/>
      </w:r>
    </w:p>
    <w:p w:rsidR="00606A9F" w:rsidRPr="00AA5BD2" w:rsidRDefault="00606A9F" w:rsidP="000D4651">
      <w:pPr>
        <w:widowControl w:val="0"/>
        <w:spacing w:after="160" w:line="360" w:lineRule="auto"/>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8"/>
        <w:gridCol w:w="1604"/>
        <w:gridCol w:w="2111"/>
        <w:gridCol w:w="731"/>
        <w:gridCol w:w="870"/>
        <w:gridCol w:w="617"/>
        <w:gridCol w:w="740"/>
        <w:gridCol w:w="539"/>
        <w:gridCol w:w="594"/>
        <w:gridCol w:w="596"/>
        <w:gridCol w:w="675"/>
        <w:gridCol w:w="891"/>
        <w:gridCol w:w="792"/>
        <w:gridCol w:w="737"/>
        <w:gridCol w:w="815"/>
        <w:gridCol w:w="799"/>
      </w:tblGrid>
      <w:tr w:rsidR="00606A9F" w:rsidRPr="00AA5BD2" w:rsidTr="007B1470">
        <w:trPr>
          <w:jc w:val="center"/>
        </w:trPr>
        <w:tc>
          <w:tcPr>
            <w:tcW w:w="14709" w:type="dxa"/>
            <w:gridSpan w:val="16"/>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606A9F" w:rsidRPr="00AA5BD2" w:rsidTr="005056B4">
        <w:trPr>
          <w:jc w:val="center"/>
        </w:trPr>
        <w:tc>
          <w:tcPr>
            <w:tcW w:w="1598" w:type="dxa"/>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611"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2111" w:type="dxa"/>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наименование</w:t>
            </w:r>
          </w:p>
        </w:tc>
        <w:tc>
          <w:tcPr>
            <w:tcW w:w="9389" w:type="dxa"/>
            <w:gridSpan w:val="13"/>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Оплату товара предусматривается произвести в 2</w:t>
            </w:r>
            <w:r w:rsidR="007B1470" w:rsidRPr="00AA5BD2">
              <w:rPr>
                <w:rFonts w:ascii="GHEA Grapalat" w:hAnsi="GHEA Grapalat"/>
                <w:sz w:val="16"/>
                <w:szCs w:val="16"/>
              </w:rPr>
              <w:t>0  г., по месяцам, в том числе</w:t>
            </w:r>
            <w:r w:rsidR="007B1470" w:rsidRPr="00AA5BD2">
              <w:rPr>
                <w:rStyle w:val="af6"/>
                <w:rFonts w:ascii="GHEA Grapalat" w:hAnsi="GHEA Grapalat"/>
                <w:sz w:val="16"/>
                <w:szCs w:val="16"/>
              </w:rPr>
              <w:footnoteReference w:customMarkFollows="1" w:id="21"/>
              <w:sym w:font="Symbol" w:char="F02A"/>
            </w:r>
            <w:r w:rsidR="007B1470" w:rsidRPr="00AA5BD2">
              <w:rPr>
                <w:rStyle w:val="af6"/>
                <w:rFonts w:ascii="GHEA Grapalat" w:hAnsi="GHEA Grapalat"/>
                <w:sz w:val="16"/>
                <w:szCs w:val="16"/>
              </w:rPr>
              <w:sym w:font="Symbol" w:char="F02A"/>
            </w:r>
          </w:p>
        </w:tc>
      </w:tr>
      <w:tr w:rsidR="007B1470" w:rsidRPr="00AA5BD2" w:rsidTr="005056B4">
        <w:trPr>
          <w:trHeight w:val="1538"/>
          <w:jc w:val="center"/>
        </w:trPr>
        <w:tc>
          <w:tcPr>
            <w:tcW w:w="1598" w:type="dxa"/>
            <w:vAlign w:val="center"/>
          </w:tcPr>
          <w:p w:rsidR="00606A9F" w:rsidRPr="00AA5BD2" w:rsidRDefault="00606A9F" w:rsidP="000D4651">
            <w:pPr>
              <w:widowControl w:val="0"/>
              <w:spacing w:after="120"/>
              <w:jc w:val="center"/>
              <w:rPr>
                <w:rFonts w:ascii="GHEA Grapalat" w:hAnsi="GHEA Grapalat"/>
                <w:sz w:val="16"/>
                <w:szCs w:val="16"/>
              </w:rPr>
            </w:pPr>
          </w:p>
        </w:tc>
        <w:tc>
          <w:tcPr>
            <w:tcW w:w="1611" w:type="dxa"/>
            <w:vAlign w:val="center"/>
          </w:tcPr>
          <w:p w:rsidR="00606A9F" w:rsidRPr="00AA5BD2" w:rsidRDefault="00606A9F" w:rsidP="000D4651">
            <w:pPr>
              <w:widowControl w:val="0"/>
              <w:spacing w:after="120"/>
              <w:jc w:val="center"/>
              <w:rPr>
                <w:rFonts w:ascii="GHEA Grapalat" w:hAnsi="GHEA Grapalat"/>
                <w:sz w:val="16"/>
                <w:szCs w:val="16"/>
              </w:rPr>
            </w:pPr>
          </w:p>
        </w:tc>
        <w:tc>
          <w:tcPr>
            <w:tcW w:w="2111" w:type="dxa"/>
            <w:vAlign w:val="center"/>
          </w:tcPr>
          <w:p w:rsidR="00606A9F" w:rsidRPr="00AA5BD2" w:rsidRDefault="00606A9F" w:rsidP="000D4651">
            <w:pPr>
              <w:widowControl w:val="0"/>
              <w:spacing w:after="120"/>
              <w:jc w:val="center"/>
              <w:rPr>
                <w:rFonts w:ascii="GHEA Grapalat" w:hAnsi="GHEA Grapalat"/>
                <w:sz w:val="16"/>
                <w:szCs w:val="16"/>
              </w:rPr>
            </w:pPr>
          </w:p>
        </w:tc>
        <w:tc>
          <w:tcPr>
            <w:tcW w:w="731" w:type="dxa"/>
            <w:vAlign w:val="center"/>
          </w:tcPr>
          <w:p w:rsidR="00606A9F" w:rsidRPr="00AA5BD2" w:rsidRDefault="00606A9F" w:rsidP="000D4651">
            <w:pPr>
              <w:widowControl w:val="0"/>
              <w:autoSpaceDE w:val="0"/>
              <w:autoSpaceDN w:val="0"/>
              <w:adjustRightInd w:val="0"/>
              <w:spacing w:after="120"/>
              <w:ind w:right="-7"/>
              <w:jc w:val="center"/>
              <w:rPr>
                <w:rFonts w:ascii="GHEA Grapalat" w:hAnsi="GHEA Grapalat"/>
                <w:sz w:val="16"/>
                <w:szCs w:val="16"/>
              </w:rPr>
            </w:pPr>
            <w:r w:rsidRPr="00AA5BD2">
              <w:rPr>
                <w:rFonts w:ascii="GHEA Grapalat" w:hAnsi="GHEA Grapalat"/>
                <w:sz w:val="16"/>
                <w:szCs w:val="16"/>
              </w:rPr>
              <w:t>январь</w:t>
            </w:r>
          </w:p>
        </w:tc>
        <w:tc>
          <w:tcPr>
            <w:tcW w:w="870" w:type="dxa"/>
            <w:vAlign w:val="center"/>
          </w:tcPr>
          <w:p w:rsidR="00606A9F" w:rsidRPr="00AA5BD2" w:rsidRDefault="00606A9F" w:rsidP="000D4651">
            <w:pPr>
              <w:widowControl w:val="0"/>
              <w:autoSpaceDE w:val="0"/>
              <w:autoSpaceDN w:val="0"/>
              <w:adjustRightInd w:val="0"/>
              <w:spacing w:after="120"/>
              <w:ind w:right="-7"/>
              <w:jc w:val="center"/>
              <w:rPr>
                <w:rFonts w:ascii="GHEA Grapalat" w:hAnsi="GHEA Grapalat" w:cs="Sylfaen"/>
                <w:sz w:val="16"/>
                <w:szCs w:val="16"/>
              </w:rPr>
            </w:pPr>
            <w:r w:rsidRPr="00AA5BD2">
              <w:rPr>
                <w:rFonts w:ascii="GHEA Grapalat" w:hAnsi="GHEA Grapalat"/>
                <w:sz w:val="16"/>
                <w:szCs w:val="16"/>
              </w:rPr>
              <w:t>февраль</w:t>
            </w:r>
          </w:p>
        </w:tc>
        <w:tc>
          <w:tcPr>
            <w:tcW w:w="571"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март</w:t>
            </w:r>
          </w:p>
        </w:tc>
        <w:tc>
          <w:tcPr>
            <w:tcW w:w="740" w:type="dxa"/>
            <w:vAlign w:val="center"/>
          </w:tcPr>
          <w:p w:rsidR="00606A9F" w:rsidRPr="00AA5BD2" w:rsidRDefault="00606A9F" w:rsidP="000D4651">
            <w:pPr>
              <w:widowControl w:val="0"/>
              <w:spacing w:after="120"/>
              <w:ind w:right="-7"/>
              <w:jc w:val="center"/>
              <w:rPr>
                <w:rFonts w:ascii="GHEA Grapalat" w:hAnsi="GHEA Grapalat" w:cs="Sylfaen"/>
                <w:sz w:val="16"/>
                <w:szCs w:val="16"/>
              </w:rPr>
            </w:pPr>
            <w:r w:rsidRPr="00AA5BD2">
              <w:rPr>
                <w:rFonts w:ascii="GHEA Grapalat" w:hAnsi="GHEA Grapalat"/>
                <w:sz w:val="16"/>
                <w:szCs w:val="16"/>
              </w:rPr>
              <w:t>апрель</w:t>
            </w:r>
          </w:p>
        </w:tc>
        <w:tc>
          <w:tcPr>
            <w:tcW w:w="547"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май</w:t>
            </w:r>
          </w:p>
        </w:tc>
        <w:tc>
          <w:tcPr>
            <w:tcW w:w="594"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июнь</w:t>
            </w:r>
          </w:p>
        </w:tc>
        <w:tc>
          <w:tcPr>
            <w:tcW w:w="596"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июль</w:t>
            </w:r>
          </w:p>
        </w:tc>
        <w:tc>
          <w:tcPr>
            <w:tcW w:w="675"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август</w:t>
            </w:r>
          </w:p>
        </w:tc>
        <w:tc>
          <w:tcPr>
            <w:tcW w:w="891"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сентябрь</w:t>
            </w:r>
          </w:p>
        </w:tc>
        <w:tc>
          <w:tcPr>
            <w:tcW w:w="792"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октябрь</w:t>
            </w:r>
          </w:p>
        </w:tc>
        <w:tc>
          <w:tcPr>
            <w:tcW w:w="737"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ноябрь</w:t>
            </w:r>
          </w:p>
        </w:tc>
        <w:tc>
          <w:tcPr>
            <w:tcW w:w="815"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декабрь</w:t>
            </w:r>
          </w:p>
        </w:tc>
        <w:tc>
          <w:tcPr>
            <w:tcW w:w="830" w:type="dxa"/>
            <w:vAlign w:val="center"/>
          </w:tcPr>
          <w:p w:rsidR="00606A9F" w:rsidRPr="00AA5BD2" w:rsidRDefault="00606A9F" w:rsidP="000D4651">
            <w:pPr>
              <w:widowControl w:val="0"/>
              <w:spacing w:after="120"/>
              <w:ind w:right="-1"/>
              <w:jc w:val="center"/>
              <w:rPr>
                <w:rFonts w:ascii="GHEA Grapalat" w:hAnsi="GHEA Grapalat"/>
                <w:sz w:val="16"/>
                <w:szCs w:val="16"/>
                <w:lang w:val="en-US"/>
              </w:rPr>
            </w:pPr>
            <w:r w:rsidRPr="00AA5BD2">
              <w:rPr>
                <w:rFonts w:ascii="GHEA Grapalat" w:hAnsi="GHEA Grapalat"/>
                <w:sz w:val="16"/>
                <w:szCs w:val="16"/>
              </w:rPr>
              <w:t>Всего</w:t>
            </w:r>
          </w:p>
        </w:tc>
      </w:tr>
      <w:tr w:rsidR="007B1470" w:rsidRPr="00AA5BD2" w:rsidTr="005056B4">
        <w:trPr>
          <w:trHeight w:val="991"/>
          <w:jc w:val="center"/>
        </w:trPr>
        <w:tc>
          <w:tcPr>
            <w:tcW w:w="1598" w:type="dxa"/>
            <w:vAlign w:val="center"/>
          </w:tcPr>
          <w:p w:rsidR="00606A9F" w:rsidRPr="00AA5BD2" w:rsidRDefault="00606A9F" w:rsidP="000D4651">
            <w:pPr>
              <w:widowControl w:val="0"/>
              <w:spacing w:after="120"/>
              <w:jc w:val="center"/>
              <w:rPr>
                <w:rFonts w:ascii="GHEA Grapalat" w:hAnsi="GHEA Grapalat"/>
                <w:sz w:val="16"/>
                <w:szCs w:val="16"/>
              </w:rPr>
            </w:pPr>
          </w:p>
        </w:tc>
        <w:tc>
          <w:tcPr>
            <w:tcW w:w="1611" w:type="dxa"/>
            <w:vAlign w:val="center"/>
          </w:tcPr>
          <w:p w:rsidR="00606A9F" w:rsidRPr="00AA5BD2" w:rsidRDefault="00606A9F" w:rsidP="000D4651">
            <w:pPr>
              <w:widowControl w:val="0"/>
              <w:spacing w:after="120"/>
              <w:jc w:val="center"/>
              <w:rPr>
                <w:rFonts w:ascii="GHEA Grapalat" w:hAnsi="GHEA Grapalat"/>
                <w:sz w:val="16"/>
                <w:szCs w:val="16"/>
              </w:rPr>
            </w:pPr>
          </w:p>
        </w:tc>
        <w:tc>
          <w:tcPr>
            <w:tcW w:w="2111" w:type="dxa"/>
            <w:vAlign w:val="center"/>
          </w:tcPr>
          <w:p w:rsidR="00606A9F" w:rsidRPr="00AA5BD2" w:rsidRDefault="00606A9F" w:rsidP="000D4651">
            <w:pPr>
              <w:widowControl w:val="0"/>
              <w:spacing w:after="120"/>
              <w:jc w:val="center"/>
              <w:rPr>
                <w:rFonts w:ascii="GHEA Grapalat" w:hAnsi="GHEA Grapalat"/>
                <w:sz w:val="16"/>
                <w:szCs w:val="16"/>
              </w:rPr>
            </w:pPr>
          </w:p>
        </w:tc>
        <w:tc>
          <w:tcPr>
            <w:tcW w:w="731"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 %</w:t>
            </w:r>
          </w:p>
        </w:tc>
        <w:tc>
          <w:tcPr>
            <w:tcW w:w="870"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 %</w:t>
            </w:r>
          </w:p>
        </w:tc>
        <w:tc>
          <w:tcPr>
            <w:tcW w:w="571"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740"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547"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594"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596"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675"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891"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792"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737"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815"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830"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b/>
                <w:sz w:val="16"/>
                <w:szCs w:val="16"/>
              </w:rPr>
            </w:pPr>
            <w:r w:rsidRPr="00AA5BD2">
              <w:rPr>
                <w:rFonts w:ascii="GHEA Grapalat" w:hAnsi="GHEA Grapalat"/>
                <w:sz w:val="16"/>
                <w:szCs w:val="16"/>
              </w:rPr>
              <w:t>...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lastRenderedPageBreak/>
              <w:t>1</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15112000</w:t>
            </w:r>
          </w:p>
        </w:tc>
        <w:tc>
          <w:tcPr>
            <w:tcW w:w="2111" w:type="dxa"/>
            <w:vAlign w:val="center"/>
          </w:tcPr>
          <w:p w:rsidR="005056B4" w:rsidRPr="006147E5" w:rsidRDefault="005056B4" w:rsidP="00915CFE">
            <w:pPr>
              <w:rPr>
                <w:rFonts w:ascii="Calibri" w:hAnsi="Calibri" w:cs="Calibri"/>
                <w:sz w:val="22"/>
                <w:szCs w:val="22"/>
              </w:rPr>
            </w:pPr>
            <w:r w:rsidRPr="00A35574">
              <w:rPr>
                <w:rFonts w:ascii="Sylfaen" w:hAnsi="Sylfaen" w:cs="Sylfaen"/>
                <w:sz w:val="22"/>
                <w:szCs w:val="22"/>
              </w:rPr>
              <w:t>Куриная грудка</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7B2243" w:rsidRDefault="005056B4" w:rsidP="00915CFE">
            <w:pPr>
              <w:jc w:val="center"/>
              <w:rPr>
                <w:rFonts w:ascii="Sylfaen" w:hAnsi="Sylfaen" w:cs="Sylfaen"/>
                <w:sz w:val="22"/>
                <w:szCs w:val="22"/>
              </w:rPr>
            </w:pPr>
            <w:r w:rsidRPr="007B2243">
              <w:rPr>
                <w:rFonts w:ascii="Sylfaen" w:hAnsi="Sylfaen" w:cs="Sylfaen"/>
                <w:sz w:val="22"/>
                <w:szCs w:val="22"/>
              </w:rPr>
              <w:t>2</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15112150</w:t>
            </w:r>
          </w:p>
        </w:tc>
        <w:tc>
          <w:tcPr>
            <w:tcW w:w="2111" w:type="dxa"/>
            <w:vAlign w:val="center"/>
          </w:tcPr>
          <w:p w:rsidR="005056B4" w:rsidRPr="006147E5" w:rsidRDefault="005056B4" w:rsidP="00915CFE">
            <w:pPr>
              <w:rPr>
                <w:rFonts w:ascii="Calibri" w:hAnsi="Calibri" w:cs="Calibri"/>
                <w:sz w:val="22"/>
                <w:szCs w:val="22"/>
              </w:rPr>
            </w:pPr>
            <w:r w:rsidRPr="00A35574">
              <w:rPr>
                <w:rFonts w:ascii="Sylfaen" w:hAnsi="Sylfaen" w:cs="Sylfaen"/>
                <w:sz w:val="22"/>
                <w:szCs w:val="22"/>
              </w:rPr>
              <w:t>Курица целая</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7B2243" w:rsidRDefault="005056B4" w:rsidP="00915CFE">
            <w:pPr>
              <w:jc w:val="center"/>
              <w:rPr>
                <w:rFonts w:ascii="Sylfaen" w:hAnsi="Sylfaen" w:cs="Sylfaen"/>
                <w:sz w:val="22"/>
                <w:szCs w:val="22"/>
              </w:rPr>
            </w:pPr>
            <w:r w:rsidRPr="007B2243">
              <w:rPr>
                <w:rFonts w:ascii="Sylfaen" w:hAnsi="Sylfaen" w:cs="Sylfaen"/>
                <w:sz w:val="22"/>
                <w:szCs w:val="22"/>
              </w:rPr>
              <w:t>3</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3142510</w:t>
            </w:r>
          </w:p>
        </w:tc>
        <w:tc>
          <w:tcPr>
            <w:tcW w:w="2111" w:type="dxa"/>
            <w:vAlign w:val="center"/>
          </w:tcPr>
          <w:p w:rsidR="005056B4" w:rsidRPr="007B2243" w:rsidRDefault="005056B4" w:rsidP="00915CFE">
            <w:pPr>
              <w:rPr>
                <w:rFonts w:ascii="Calibri" w:hAnsi="Calibri" w:cs="Calibri"/>
                <w:sz w:val="22"/>
                <w:szCs w:val="22"/>
              </w:rPr>
            </w:pPr>
            <w:r w:rsidRPr="007B2243">
              <w:rPr>
                <w:rFonts w:ascii="Sylfaen" w:hAnsi="Sylfaen" w:cs="Sylfaen"/>
                <w:sz w:val="22"/>
                <w:szCs w:val="22"/>
              </w:rPr>
              <w:t>Яйцо</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4</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3211300</w:t>
            </w:r>
          </w:p>
        </w:tc>
        <w:tc>
          <w:tcPr>
            <w:tcW w:w="2111" w:type="dxa"/>
            <w:vAlign w:val="center"/>
          </w:tcPr>
          <w:p w:rsidR="005056B4" w:rsidRPr="00A35574" w:rsidRDefault="005056B4" w:rsidP="00915CFE">
            <w:pPr>
              <w:rPr>
                <w:rFonts w:ascii="Calibri" w:hAnsi="Calibri" w:cs="Calibri"/>
                <w:sz w:val="22"/>
                <w:szCs w:val="22"/>
              </w:rPr>
            </w:pPr>
            <w:r>
              <w:rPr>
                <w:rFonts w:ascii="Sylfaen" w:hAnsi="Sylfaen" w:cs="Sylfaen"/>
                <w:sz w:val="22"/>
                <w:szCs w:val="22"/>
              </w:rPr>
              <w:t>Рис</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5</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3221410</w:t>
            </w:r>
          </w:p>
        </w:tc>
        <w:tc>
          <w:tcPr>
            <w:tcW w:w="2111" w:type="dxa"/>
            <w:vAlign w:val="center"/>
          </w:tcPr>
          <w:p w:rsidR="005056B4" w:rsidRPr="006A3A37" w:rsidRDefault="005056B4" w:rsidP="00915CFE">
            <w:pPr>
              <w:rPr>
                <w:rFonts w:ascii="Calibri" w:hAnsi="Calibri" w:cs="Calibri"/>
                <w:sz w:val="22"/>
                <w:szCs w:val="22"/>
              </w:rPr>
            </w:pPr>
            <w:r>
              <w:rPr>
                <w:rFonts w:ascii="Sylfaen" w:hAnsi="Sylfaen" w:cs="Sylfaen"/>
                <w:sz w:val="22"/>
                <w:szCs w:val="22"/>
              </w:rPr>
              <w:t>Капуста</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6</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15111120</w:t>
            </w:r>
          </w:p>
        </w:tc>
        <w:tc>
          <w:tcPr>
            <w:tcW w:w="2111" w:type="dxa"/>
            <w:vAlign w:val="center"/>
          </w:tcPr>
          <w:p w:rsidR="005056B4" w:rsidRPr="006147E5" w:rsidRDefault="005056B4" w:rsidP="00915CFE">
            <w:pPr>
              <w:rPr>
                <w:rFonts w:ascii="Calibri" w:hAnsi="Calibri" w:cs="Calibri"/>
                <w:sz w:val="22"/>
                <w:szCs w:val="22"/>
              </w:rPr>
            </w:pPr>
            <w:r>
              <w:rPr>
                <w:rFonts w:ascii="Sylfaen" w:hAnsi="Sylfaen" w:cs="Sylfaen"/>
                <w:sz w:val="22"/>
                <w:szCs w:val="22"/>
              </w:rPr>
              <w:t>Говядина</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7</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15313000</w:t>
            </w:r>
          </w:p>
        </w:tc>
        <w:tc>
          <w:tcPr>
            <w:tcW w:w="2111" w:type="dxa"/>
            <w:vAlign w:val="center"/>
          </w:tcPr>
          <w:p w:rsidR="005056B4" w:rsidRPr="00FB481F" w:rsidRDefault="005056B4" w:rsidP="00915CFE">
            <w:pPr>
              <w:rPr>
                <w:rFonts w:ascii="Calibri" w:hAnsi="Calibri" w:cs="Calibri"/>
                <w:sz w:val="22"/>
                <w:szCs w:val="22"/>
              </w:rPr>
            </w:pPr>
            <w:r>
              <w:rPr>
                <w:rFonts w:ascii="Sylfaen" w:hAnsi="Sylfaen" w:cs="Sylfaen"/>
                <w:sz w:val="22"/>
                <w:szCs w:val="22"/>
              </w:rPr>
              <w:t>Картофель</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8</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15300000</w:t>
            </w:r>
          </w:p>
        </w:tc>
        <w:tc>
          <w:tcPr>
            <w:tcW w:w="2111" w:type="dxa"/>
            <w:vAlign w:val="center"/>
          </w:tcPr>
          <w:p w:rsidR="005056B4" w:rsidRPr="00D90664" w:rsidRDefault="005056B4" w:rsidP="00915CFE">
            <w:pPr>
              <w:rPr>
                <w:rFonts w:ascii="Calibri" w:hAnsi="Calibri" w:cs="Calibri"/>
                <w:sz w:val="22"/>
                <w:szCs w:val="22"/>
              </w:rPr>
            </w:pPr>
            <w:r>
              <w:rPr>
                <w:rFonts w:ascii="Sylfaen" w:hAnsi="Sylfaen" w:cs="Sylfaen"/>
                <w:sz w:val="22"/>
                <w:szCs w:val="22"/>
              </w:rPr>
              <w:t>Компот</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9</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15331139</w:t>
            </w:r>
          </w:p>
        </w:tc>
        <w:tc>
          <w:tcPr>
            <w:tcW w:w="2111" w:type="dxa"/>
            <w:vAlign w:val="center"/>
          </w:tcPr>
          <w:p w:rsidR="005056B4" w:rsidRPr="00E45DF4" w:rsidRDefault="005056B4" w:rsidP="00915CFE">
            <w:pPr>
              <w:rPr>
                <w:rFonts w:ascii="Calibri" w:hAnsi="Calibri" w:cs="Calibri"/>
                <w:sz w:val="22"/>
                <w:szCs w:val="22"/>
              </w:rPr>
            </w:pPr>
            <w:proofErr w:type="spellStart"/>
            <w:r>
              <w:rPr>
                <w:rFonts w:ascii="Sylfaen" w:hAnsi="Sylfaen" w:cs="Sylfaen"/>
                <w:sz w:val="22"/>
                <w:szCs w:val="22"/>
              </w:rPr>
              <w:t>Помидроы</w:t>
            </w:r>
            <w:proofErr w:type="spellEnd"/>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483E4D" w:rsidRDefault="005056B4" w:rsidP="00915CFE">
            <w:pPr>
              <w:jc w:val="center"/>
              <w:rPr>
                <w:rFonts w:ascii="Sylfaen" w:hAnsi="Sylfaen" w:cs="Sylfaen"/>
                <w:sz w:val="22"/>
                <w:szCs w:val="22"/>
              </w:rPr>
            </w:pPr>
            <w:r w:rsidRPr="00483E4D">
              <w:rPr>
                <w:rFonts w:ascii="Sylfaen" w:hAnsi="Sylfaen" w:cs="Sylfaen"/>
                <w:sz w:val="22"/>
                <w:szCs w:val="22"/>
              </w:rPr>
              <w:t>10</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15331151</w:t>
            </w:r>
          </w:p>
        </w:tc>
        <w:tc>
          <w:tcPr>
            <w:tcW w:w="2111" w:type="dxa"/>
            <w:vAlign w:val="center"/>
          </w:tcPr>
          <w:p w:rsidR="005056B4" w:rsidRPr="00483E4D" w:rsidRDefault="005056B4" w:rsidP="00915CFE">
            <w:pPr>
              <w:rPr>
                <w:rFonts w:ascii="Calibri" w:hAnsi="Calibri" w:cs="Calibri"/>
                <w:sz w:val="22"/>
                <w:szCs w:val="22"/>
              </w:rPr>
            </w:pPr>
            <w:r w:rsidRPr="00483E4D">
              <w:rPr>
                <w:rFonts w:ascii="Sylfaen" w:hAnsi="Sylfaen" w:cs="Sylfaen"/>
                <w:sz w:val="22"/>
                <w:szCs w:val="22"/>
              </w:rPr>
              <w:t>Бобы фасоли</w:t>
            </w:r>
          </w:p>
          <w:p w:rsidR="005056B4" w:rsidRPr="00483E4D" w:rsidRDefault="005056B4" w:rsidP="00915CFE">
            <w:pPr>
              <w:rPr>
                <w:rFonts w:ascii="Calibri" w:hAnsi="Calibri" w:cs="Calibri"/>
                <w:sz w:val="22"/>
                <w:szCs w:val="22"/>
              </w:rPr>
            </w:pP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11</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15331153</w:t>
            </w:r>
          </w:p>
        </w:tc>
        <w:tc>
          <w:tcPr>
            <w:tcW w:w="2111" w:type="dxa"/>
            <w:vAlign w:val="center"/>
          </w:tcPr>
          <w:p w:rsidR="005056B4" w:rsidRPr="005810B0" w:rsidRDefault="005056B4" w:rsidP="00915CFE">
            <w:pPr>
              <w:rPr>
                <w:rFonts w:ascii="Calibri" w:hAnsi="Calibri" w:cs="Calibri"/>
                <w:sz w:val="22"/>
                <w:szCs w:val="22"/>
              </w:rPr>
            </w:pPr>
            <w:r>
              <w:rPr>
                <w:rFonts w:ascii="Sylfaen" w:hAnsi="Sylfaen" w:cs="Sylfaen"/>
                <w:sz w:val="22"/>
                <w:szCs w:val="22"/>
              </w:rPr>
              <w:t>Чечевица</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12</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15331161</w:t>
            </w:r>
          </w:p>
        </w:tc>
        <w:tc>
          <w:tcPr>
            <w:tcW w:w="2111" w:type="dxa"/>
            <w:vAlign w:val="center"/>
          </w:tcPr>
          <w:p w:rsidR="005056B4" w:rsidRPr="005810B0" w:rsidRDefault="005056B4" w:rsidP="00915CFE">
            <w:pPr>
              <w:rPr>
                <w:rFonts w:ascii="Calibri" w:hAnsi="Calibri" w:cs="Calibri"/>
                <w:sz w:val="22"/>
                <w:szCs w:val="22"/>
              </w:rPr>
            </w:pPr>
            <w:r>
              <w:rPr>
                <w:rFonts w:ascii="Sylfaen" w:hAnsi="Sylfaen" w:cs="Sylfaen"/>
                <w:sz w:val="22"/>
                <w:szCs w:val="22"/>
              </w:rPr>
              <w:t>Репчатый лук</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13</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15331163</w:t>
            </w:r>
          </w:p>
        </w:tc>
        <w:tc>
          <w:tcPr>
            <w:tcW w:w="2111" w:type="dxa"/>
            <w:vAlign w:val="center"/>
          </w:tcPr>
          <w:p w:rsidR="005056B4" w:rsidRPr="005810B0" w:rsidRDefault="005056B4" w:rsidP="00915CFE">
            <w:pPr>
              <w:rPr>
                <w:rFonts w:ascii="Calibri" w:hAnsi="Calibri" w:cs="Calibri"/>
                <w:sz w:val="22"/>
                <w:szCs w:val="22"/>
              </w:rPr>
            </w:pPr>
            <w:r>
              <w:rPr>
                <w:rFonts w:ascii="Sylfaen" w:hAnsi="Sylfaen" w:cs="Sylfaen"/>
                <w:sz w:val="22"/>
                <w:szCs w:val="22"/>
              </w:rPr>
              <w:t>Свекла</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D9387E" w:rsidRDefault="005056B4" w:rsidP="00915CFE">
            <w:pPr>
              <w:jc w:val="center"/>
              <w:rPr>
                <w:rFonts w:ascii="Sylfaen" w:hAnsi="Sylfaen" w:cs="Sylfaen"/>
                <w:sz w:val="22"/>
                <w:szCs w:val="22"/>
              </w:rPr>
            </w:pPr>
            <w:r w:rsidRPr="00D9387E">
              <w:rPr>
                <w:rFonts w:ascii="Sylfaen" w:hAnsi="Sylfaen" w:cs="Sylfaen"/>
                <w:sz w:val="22"/>
                <w:szCs w:val="22"/>
              </w:rPr>
              <w:t>14</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15331164</w:t>
            </w:r>
          </w:p>
        </w:tc>
        <w:tc>
          <w:tcPr>
            <w:tcW w:w="2111" w:type="dxa"/>
            <w:vAlign w:val="center"/>
          </w:tcPr>
          <w:p w:rsidR="005056B4" w:rsidRPr="00D9387E" w:rsidRDefault="005056B4" w:rsidP="00915CFE">
            <w:pPr>
              <w:rPr>
                <w:rFonts w:ascii="Calibri" w:hAnsi="Calibri" w:cs="Calibri"/>
                <w:sz w:val="22"/>
                <w:szCs w:val="22"/>
              </w:rPr>
            </w:pPr>
            <w:r>
              <w:rPr>
                <w:rFonts w:ascii="Sylfaen" w:hAnsi="Sylfaen" w:cs="Sylfaen"/>
                <w:sz w:val="22"/>
                <w:szCs w:val="22"/>
              </w:rPr>
              <w:t>Мо</w:t>
            </w:r>
            <w:r w:rsidRPr="00D9387E">
              <w:rPr>
                <w:rFonts w:ascii="Sylfaen" w:hAnsi="Sylfaen" w:cs="Sylfaen"/>
                <w:sz w:val="22"/>
                <w:szCs w:val="22"/>
              </w:rPr>
              <w:t>рковь</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15</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15331166</w:t>
            </w:r>
          </w:p>
        </w:tc>
        <w:tc>
          <w:tcPr>
            <w:tcW w:w="2111" w:type="dxa"/>
            <w:vAlign w:val="center"/>
          </w:tcPr>
          <w:p w:rsidR="005056B4" w:rsidRPr="00D9387E" w:rsidRDefault="005056B4" w:rsidP="00915CFE">
            <w:pPr>
              <w:rPr>
                <w:rFonts w:ascii="Calibri" w:hAnsi="Calibri" w:cs="Calibri"/>
                <w:sz w:val="22"/>
                <w:szCs w:val="22"/>
              </w:rPr>
            </w:pPr>
            <w:r>
              <w:rPr>
                <w:rFonts w:ascii="Sylfaen" w:hAnsi="Sylfaen" w:cs="Sylfaen"/>
                <w:sz w:val="22"/>
                <w:szCs w:val="22"/>
              </w:rPr>
              <w:t>Огурцы</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16</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15331167</w:t>
            </w:r>
          </w:p>
        </w:tc>
        <w:tc>
          <w:tcPr>
            <w:tcW w:w="2111" w:type="dxa"/>
            <w:vAlign w:val="center"/>
          </w:tcPr>
          <w:p w:rsidR="005056B4" w:rsidRPr="00D9387E" w:rsidRDefault="005056B4" w:rsidP="00915CFE">
            <w:pPr>
              <w:rPr>
                <w:rFonts w:ascii="Calibri" w:hAnsi="Calibri" w:cs="Calibri"/>
                <w:sz w:val="22"/>
                <w:szCs w:val="22"/>
              </w:rPr>
            </w:pPr>
            <w:r>
              <w:rPr>
                <w:rFonts w:ascii="Sylfaen" w:hAnsi="Sylfaen" w:cs="Sylfaen"/>
                <w:sz w:val="22"/>
                <w:szCs w:val="22"/>
              </w:rPr>
              <w:t>Зелень разная</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17</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15331490</w:t>
            </w:r>
          </w:p>
        </w:tc>
        <w:tc>
          <w:tcPr>
            <w:tcW w:w="2111" w:type="dxa"/>
            <w:vAlign w:val="center"/>
          </w:tcPr>
          <w:p w:rsidR="005056B4" w:rsidRPr="00D9387E" w:rsidRDefault="005056B4" w:rsidP="00915CFE">
            <w:pPr>
              <w:rPr>
                <w:rFonts w:ascii="Calibri" w:hAnsi="Calibri" w:cs="Calibri"/>
                <w:sz w:val="22"/>
                <w:szCs w:val="22"/>
              </w:rPr>
            </w:pPr>
            <w:r>
              <w:rPr>
                <w:rFonts w:ascii="Sylfaen" w:hAnsi="Sylfaen" w:cs="Sylfaen"/>
                <w:sz w:val="22"/>
                <w:szCs w:val="22"/>
              </w:rPr>
              <w:t>Маринованные огурцы</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D9387E" w:rsidRDefault="005056B4" w:rsidP="00915CFE">
            <w:pPr>
              <w:jc w:val="center"/>
              <w:rPr>
                <w:rFonts w:ascii="Sylfaen" w:hAnsi="Sylfaen" w:cs="Sylfaen"/>
                <w:sz w:val="22"/>
                <w:szCs w:val="22"/>
              </w:rPr>
            </w:pPr>
            <w:r w:rsidRPr="00D9387E">
              <w:rPr>
                <w:rFonts w:ascii="Sylfaen" w:hAnsi="Sylfaen" w:cs="Sylfaen"/>
                <w:sz w:val="22"/>
                <w:szCs w:val="22"/>
              </w:rPr>
              <w:t>18</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15332140</w:t>
            </w:r>
          </w:p>
        </w:tc>
        <w:tc>
          <w:tcPr>
            <w:tcW w:w="2111" w:type="dxa"/>
            <w:vAlign w:val="center"/>
          </w:tcPr>
          <w:p w:rsidR="005056B4" w:rsidRPr="00133690" w:rsidRDefault="005056B4" w:rsidP="00915CFE">
            <w:pPr>
              <w:rPr>
                <w:rFonts w:ascii="Calibri" w:hAnsi="Calibri" w:cs="Calibri"/>
                <w:sz w:val="22"/>
                <w:szCs w:val="22"/>
              </w:rPr>
            </w:pPr>
            <w:r>
              <w:rPr>
                <w:rFonts w:ascii="Sylfaen" w:hAnsi="Sylfaen" w:cs="Sylfaen"/>
                <w:sz w:val="22"/>
                <w:szCs w:val="22"/>
              </w:rPr>
              <w:t>Яблоки среднего размера</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lastRenderedPageBreak/>
              <w:t>19</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15332192</w:t>
            </w:r>
          </w:p>
        </w:tc>
        <w:tc>
          <w:tcPr>
            <w:tcW w:w="2111" w:type="dxa"/>
            <w:vAlign w:val="center"/>
          </w:tcPr>
          <w:p w:rsidR="005056B4" w:rsidRPr="00133690" w:rsidRDefault="005056B4" w:rsidP="00915CFE">
            <w:pPr>
              <w:rPr>
                <w:rFonts w:ascii="Calibri" w:hAnsi="Calibri" w:cs="Calibri"/>
                <w:sz w:val="22"/>
                <w:szCs w:val="22"/>
              </w:rPr>
            </w:pPr>
            <w:r>
              <w:rPr>
                <w:rFonts w:ascii="Sylfaen" w:hAnsi="Sylfaen" w:cs="Sylfaen"/>
                <w:sz w:val="22"/>
                <w:szCs w:val="22"/>
              </w:rPr>
              <w:t>Мандарины</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133690" w:rsidRDefault="005056B4" w:rsidP="00915CFE">
            <w:pPr>
              <w:jc w:val="center"/>
              <w:rPr>
                <w:rFonts w:ascii="Sylfaen" w:hAnsi="Sylfaen" w:cs="Sylfaen"/>
                <w:sz w:val="22"/>
                <w:szCs w:val="22"/>
              </w:rPr>
            </w:pPr>
            <w:r w:rsidRPr="00133690">
              <w:rPr>
                <w:rFonts w:ascii="Sylfaen" w:hAnsi="Sylfaen" w:cs="Sylfaen"/>
                <w:sz w:val="22"/>
                <w:szCs w:val="22"/>
              </w:rPr>
              <w:t>20</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15333100</w:t>
            </w:r>
          </w:p>
        </w:tc>
        <w:tc>
          <w:tcPr>
            <w:tcW w:w="2111" w:type="dxa"/>
            <w:vAlign w:val="center"/>
          </w:tcPr>
          <w:p w:rsidR="005056B4" w:rsidRPr="00133690" w:rsidRDefault="005056B4" w:rsidP="00915CFE">
            <w:pPr>
              <w:rPr>
                <w:rFonts w:ascii="Calibri" w:hAnsi="Calibri" w:cs="Calibri"/>
                <w:sz w:val="22"/>
                <w:szCs w:val="22"/>
              </w:rPr>
            </w:pPr>
            <w:r w:rsidRPr="00133690">
              <w:rPr>
                <w:rFonts w:ascii="Sylfaen" w:hAnsi="Sylfaen" w:cs="Sylfaen"/>
                <w:sz w:val="22"/>
                <w:szCs w:val="22"/>
              </w:rPr>
              <w:t>Томатная паста</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21</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15421100</w:t>
            </w:r>
          </w:p>
        </w:tc>
        <w:tc>
          <w:tcPr>
            <w:tcW w:w="2111" w:type="dxa"/>
            <w:vAlign w:val="center"/>
          </w:tcPr>
          <w:p w:rsidR="005056B4" w:rsidRPr="00133690" w:rsidRDefault="005056B4" w:rsidP="00915CFE">
            <w:pPr>
              <w:rPr>
                <w:rFonts w:ascii="Calibri" w:hAnsi="Calibri" w:cs="Calibri"/>
                <w:sz w:val="22"/>
                <w:szCs w:val="22"/>
              </w:rPr>
            </w:pPr>
            <w:r>
              <w:rPr>
                <w:rFonts w:ascii="Sylfaen" w:hAnsi="Sylfaen" w:cs="Sylfaen"/>
                <w:sz w:val="22"/>
                <w:szCs w:val="22"/>
              </w:rPr>
              <w:t>Растительное масло</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22</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15512000</w:t>
            </w:r>
          </w:p>
        </w:tc>
        <w:tc>
          <w:tcPr>
            <w:tcW w:w="2111" w:type="dxa"/>
            <w:vAlign w:val="center"/>
          </w:tcPr>
          <w:p w:rsidR="005056B4" w:rsidRPr="00133690" w:rsidRDefault="005056B4" w:rsidP="00915CFE">
            <w:pPr>
              <w:rPr>
                <w:rFonts w:ascii="Calibri" w:hAnsi="Calibri" w:cs="Calibri"/>
                <w:sz w:val="22"/>
                <w:szCs w:val="22"/>
              </w:rPr>
            </w:pPr>
            <w:r>
              <w:rPr>
                <w:rFonts w:ascii="Sylfaen" w:hAnsi="Sylfaen" w:cs="Sylfaen"/>
                <w:sz w:val="22"/>
                <w:szCs w:val="22"/>
              </w:rPr>
              <w:t>Сметана</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23</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15530000</w:t>
            </w:r>
          </w:p>
        </w:tc>
        <w:tc>
          <w:tcPr>
            <w:tcW w:w="2111" w:type="dxa"/>
            <w:vAlign w:val="center"/>
          </w:tcPr>
          <w:p w:rsidR="005056B4" w:rsidRPr="00133690" w:rsidRDefault="005056B4" w:rsidP="00915CFE">
            <w:pPr>
              <w:rPr>
                <w:rFonts w:ascii="Calibri" w:hAnsi="Calibri" w:cs="Calibri"/>
                <w:sz w:val="22"/>
                <w:szCs w:val="22"/>
              </w:rPr>
            </w:pPr>
            <w:r>
              <w:rPr>
                <w:rFonts w:ascii="Sylfaen" w:hAnsi="Sylfaen" w:cs="Sylfaen"/>
                <w:sz w:val="22"/>
                <w:szCs w:val="22"/>
              </w:rPr>
              <w:t>Сливочное масло</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24</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15541100</w:t>
            </w:r>
          </w:p>
        </w:tc>
        <w:tc>
          <w:tcPr>
            <w:tcW w:w="2111" w:type="dxa"/>
            <w:vAlign w:val="center"/>
          </w:tcPr>
          <w:p w:rsidR="005056B4" w:rsidRPr="007E795A" w:rsidRDefault="005056B4" w:rsidP="00915CFE">
            <w:pPr>
              <w:rPr>
                <w:rFonts w:ascii="Calibri" w:hAnsi="Calibri" w:cs="Calibri"/>
                <w:sz w:val="22"/>
                <w:szCs w:val="22"/>
              </w:rPr>
            </w:pPr>
            <w:r>
              <w:rPr>
                <w:rFonts w:ascii="Sylfaen" w:hAnsi="Sylfaen" w:cs="Sylfaen"/>
                <w:sz w:val="22"/>
                <w:szCs w:val="22"/>
              </w:rPr>
              <w:t>Сыр</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7E795A" w:rsidRDefault="005056B4" w:rsidP="00915CFE">
            <w:pPr>
              <w:jc w:val="center"/>
              <w:rPr>
                <w:rFonts w:ascii="Sylfaen" w:hAnsi="Sylfaen" w:cs="Sylfaen"/>
                <w:sz w:val="22"/>
                <w:szCs w:val="22"/>
                <w:lang w:val="hy-AM"/>
              </w:rPr>
            </w:pPr>
            <w:r w:rsidRPr="007E795A">
              <w:rPr>
                <w:rFonts w:ascii="Sylfaen" w:hAnsi="Sylfaen" w:cs="Sylfaen"/>
                <w:sz w:val="22"/>
                <w:szCs w:val="22"/>
                <w:lang w:val="hy-AM"/>
              </w:rPr>
              <w:t>25</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15551600</w:t>
            </w:r>
          </w:p>
        </w:tc>
        <w:tc>
          <w:tcPr>
            <w:tcW w:w="2111" w:type="dxa"/>
            <w:vAlign w:val="center"/>
          </w:tcPr>
          <w:p w:rsidR="005056B4" w:rsidRPr="00107A22" w:rsidRDefault="005056B4" w:rsidP="00915CFE">
            <w:pPr>
              <w:rPr>
                <w:rFonts w:ascii="Calibri" w:hAnsi="Calibri" w:cs="Calibri"/>
                <w:sz w:val="22"/>
                <w:szCs w:val="22"/>
              </w:rPr>
            </w:pPr>
            <w:proofErr w:type="spellStart"/>
            <w:r>
              <w:rPr>
                <w:rFonts w:ascii="Sylfaen" w:hAnsi="Sylfaen" w:cs="Sylfaen"/>
                <w:sz w:val="22"/>
                <w:szCs w:val="22"/>
              </w:rPr>
              <w:t>Мацун</w:t>
            </w:r>
            <w:proofErr w:type="spellEnd"/>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26</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15612180</w:t>
            </w:r>
          </w:p>
        </w:tc>
        <w:tc>
          <w:tcPr>
            <w:tcW w:w="2111" w:type="dxa"/>
            <w:vAlign w:val="center"/>
          </w:tcPr>
          <w:p w:rsidR="005056B4" w:rsidRPr="00107A22" w:rsidRDefault="005056B4" w:rsidP="00915CFE">
            <w:pPr>
              <w:rPr>
                <w:rFonts w:ascii="Calibri" w:hAnsi="Calibri" w:cs="Calibri"/>
                <w:sz w:val="22"/>
                <w:szCs w:val="22"/>
              </w:rPr>
            </w:pPr>
            <w:r>
              <w:rPr>
                <w:rFonts w:ascii="Sylfaen" w:hAnsi="Sylfaen" w:cs="Sylfaen"/>
                <w:sz w:val="22"/>
                <w:szCs w:val="22"/>
              </w:rPr>
              <w:t>Мука</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27</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15616000</w:t>
            </w:r>
          </w:p>
        </w:tc>
        <w:tc>
          <w:tcPr>
            <w:tcW w:w="2111" w:type="dxa"/>
            <w:vAlign w:val="center"/>
          </w:tcPr>
          <w:p w:rsidR="005056B4" w:rsidRPr="00B54F52" w:rsidRDefault="005056B4" w:rsidP="00915CFE">
            <w:pPr>
              <w:rPr>
                <w:rFonts w:ascii="Calibri" w:hAnsi="Calibri" w:cs="Calibri"/>
                <w:sz w:val="22"/>
                <w:szCs w:val="22"/>
              </w:rPr>
            </w:pPr>
            <w:r w:rsidRPr="00B54F52">
              <w:rPr>
                <w:rFonts w:ascii="Sylfaen" w:hAnsi="Sylfaen" w:cs="Sylfaen"/>
                <w:sz w:val="22"/>
                <w:szCs w:val="22"/>
                <w:lang w:val="hy-AM"/>
              </w:rPr>
              <w:t>Гречка</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28</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15617000</w:t>
            </w:r>
          </w:p>
        </w:tc>
        <w:tc>
          <w:tcPr>
            <w:tcW w:w="2111" w:type="dxa"/>
            <w:vAlign w:val="center"/>
          </w:tcPr>
          <w:p w:rsidR="005056B4" w:rsidRPr="00B54F52" w:rsidRDefault="005056B4" w:rsidP="00915CFE">
            <w:pPr>
              <w:rPr>
                <w:rFonts w:ascii="Calibri" w:hAnsi="Calibri" w:cs="Calibri"/>
                <w:sz w:val="22"/>
                <w:szCs w:val="22"/>
              </w:rPr>
            </w:pPr>
            <w:r w:rsidRPr="00ED79F2">
              <w:rPr>
                <w:rFonts w:ascii="Sylfaen" w:hAnsi="Sylfaen" w:cs="Sylfaen"/>
                <w:sz w:val="22"/>
                <w:szCs w:val="22"/>
              </w:rPr>
              <w:t>Пшеничная крупа</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29</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15811110</w:t>
            </w:r>
          </w:p>
        </w:tc>
        <w:tc>
          <w:tcPr>
            <w:tcW w:w="2111" w:type="dxa"/>
            <w:vAlign w:val="center"/>
          </w:tcPr>
          <w:p w:rsidR="005056B4" w:rsidRPr="00C6487E" w:rsidRDefault="005056B4" w:rsidP="00915CFE">
            <w:pPr>
              <w:rPr>
                <w:rFonts w:ascii="Calibri" w:hAnsi="Calibri" w:cs="Calibri"/>
                <w:sz w:val="22"/>
                <w:szCs w:val="22"/>
              </w:rPr>
            </w:pPr>
            <w:r>
              <w:rPr>
                <w:rFonts w:ascii="Sylfaen" w:hAnsi="Sylfaen" w:cs="Sylfaen"/>
                <w:sz w:val="22"/>
                <w:szCs w:val="22"/>
              </w:rPr>
              <w:t>Хлеб</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30</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15851100</w:t>
            </w:r>
          </w:p>
        </w:tc>
        <w:tc>
          <w:tcPr>
            <w:tcW w:w="2111" w:type="dxa"/>
            <w:vAlign w:val="center"/>
          </w:tcPr>
          <w:p w:rsidR="005056B4" w:rsidRPr="00C6487E" w:rsidRDefault="005056B4" w:rsidP="00915CFE">
            <w:pPr>
              <w:rPr>
                <w:rFonts w:ascii="Calibri" w:hAnsi="Calibri" w:cs="Calibri"/>
                <w:sz w:val="22"/>
                <w:szCs w:val="22"/>
              </w:rPr>
            </w:pPr>
            <w:r>
              <w:rPr>
                <w:rFonts w:ascii="Sylfaen" w:hAnsi="Sylfaen" w:cs="Sylfaen"/>
                <w:sz w:val="22"/>
                <w:szCs w:val="22"/>
              </w:rPr>
              <w:t>Макаронные изделия</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31</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15331180</w:t>
            </w:r>
          </w:p>
        </w:tc>
        <w:tc>
          <w:tcPr>
            <w:tcW w:w="2111" w:type="dxa"/>
            <w:vAlign w:val="center"/>
          </w:tcPr>
          <w:p w:rsidR="005056B4" w:rsidRPr="00C6487E" w:rsidRDefault="005056B4" w:rsidP="00915CFE">
            <w:pPr>
              <w:rPr>
                <w:rFonts w:ascii="Calibri" w:hAnsi="Calibri" w:cs="Calibri"/>
                <w:sz w:val="22"/>
                <w:szCs w:val="22"/>
              </w:rPr>
            </w:pPr>
            <w:r w:rsidRPr="00A15566">
              <w:rPr>
                <w:rFonts w:ascii="Sylfaen" w:hAnsi="Sylfaen" w:cs="Sylfaen"/>
                <w:sz w:val="22"/>
                <w:szCs w:val="22"/>
              </w:rPr>
              <w:t>Консервированный зеленый горошек</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A15566" w:rsidRDefault="005056B4" w:rsidP="00915CFE">
            <w:pPr>
              <w:jc w:val="center"/>
              <w:rPr>
                <w:rFonts w:ascii="Sylfaen" w:hAnsi="Sylfaen" w:cs="Sylfaen"/>
                <w:sz w:val="22"/>
                <w:szCs w:val="22"/>
              </w:rPr>
            </w:pPr>
            <w:r w:rsidRPr="00A15566">
              <w:rPr>
                <w:rFonts w:ascii="Sylfaen" w:hAnsi="Sylfaen" w:cs="Sylfaen"/>
                <w:sz w:val="22"/>
                <w:szCs w:val="22"/>
              </w:rPr>
              <w:t>32</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03222100</w:t>
            </w:r>
          </w:p>
        </w:tc>
        <w:tc>
          <w:tcPr>
            <w:tcW w:w="2111" w:type="dxa"/>
            <w:vAlign w:val="center"/>
          </w:tcPr>
          <w:p w:rsidR="005056B4" w:rsidRPr="00A15566" w:rsidRDefault="005056B4" w:rsidP="00915CFE">
            <w:pPr>
              <w:rPr>
                <w:rFonts w:ascii="Calibri" w:hAnsi="Calibri" w:cs="Calibri"/>
                <w:sz w:val="22"/>
                <w:szCs w:val="22"/>
              </w:rPr>
            </w:pPr>
            <w:r>
              <w:rPr>
                <w:rFonts w:ascii="Sylfaen" w:hAnsi="Sylfaen" w:cs="Sylfaen"/>
                <w:sz w:val="22"/>
                <w:szCs w:val="22"/>
              </w:rPr>
              <w:t>Бананы</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33</w:t>
            </w:r>
          </w:p>
        </w:tc>
        <w:tc>
          <w:tcPr>
            <w:tcW w:w="1611" w:type="dxa"/>
            <w:vAlign w:val="center"/>
          </w:tcPr>
          <w:p w:rsidR="005056B4" w:rsidRPr="00492CC0" w:rsidRDefault="005056B4" w:rsidP="00915CFE">
            <w:pPr>
              <w:jc w:val="center"/>
              <w:rPr>
                <w:rFonts w:ascii="Calibri" w:hAnsi="Calibri" w:cs="Calibri"/>
                <w:szCs w:val="22"/>
              </w:rPr>
            </w:pPr>
            <w:r w:rsidRPr="00492CC0">
              <w:rPr>
                <w:rFonts w:ascii="Calibri" w:hAnsi="Calibri" w:cs="Calibri"/>
                <w:szCs w:val="22"/>
              </w:rPr>
              <w:t>15872400</w:t>
            </w:r>
          </w:p>
        </w:tc>
        <w:tc>
          <w:tcPr>
            <w:tcW w:w="2111" w:type="dxa"/>
            <w:vAlign w:val="center"/>
          </w:tcPr>
          <w:p w:rsidR="005056B4" w:rsidRPr="00AF754F" w:rsidRDefault="005056B4" w:rsidP="00915CFE">
            <w:pPr>
              <w:rPr>
                <w:rFonts w:ascii="Calibri" w:hAnsi="Calibri" w:cs="Calibri"/>
                <w:sz w:val="22"/>
                <w:szCs w:val="22"/>
              </w:rPr>
            </w:pPr>
            <w:r>
              <w:rPr>
                <w:rFonts w:ascii="Sylfaen" w:hAnsi="Sylfaen" w:cs="Sylfaen"/>
                <w:sz w:val="22"/>
                <w:szCs w:val="22"/>
              </w:rPr>
              <w:t>Пищевая соль</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5056B4" w:rsidRPr="00AA5BD2" w:rsidTr="005056B4">
        <w:trPr>
          <w:trHeight w:val="455"/>
          <w:jc w:val="center"/>
        </w:trPr>
        <w:tc>
          <w:tcPr>
            <w:tcW w:w="1598" w:type="dxa"/>
            <w:vAlign w:val="center"/>
          </w:tcPr>
          <w:p w:rsidR="005056B4" w:rsidRPr="006147E5" w:rsidRDefault="005056B4" w:rsidP="00915CFE">
            <w:pPr>
              <w:jc w:val="center"/>
              <w:rPr>
                <w:rFonts w:ascii="Sylfaen" w:hAnsi="Sylfaen" w:cs="Sylfaen"/>
                <w:sz w:val="22"/>
                <w:szCs w:val="22"/>
              </w:rPr>
            </w:pPr>
            <w:r>
              <w:rPr>
                <w:rFonts w:ascii="Sylfaen" w:hAnsi="Sylfaen" w:cs="Sylfaen"/>
                <w:sz w:val="22"/>
                <w:szCs w:val="22"/>
              </w:rPr>
              <w:t>34</w:t>
            </w:r>
          </w:p>
        </w:tc>
        <w:tc>
          <w:tcPr>
            <w:tcW w:w="1611" w:type="dxa"/>
            <w:vAlign w:val="center"/>
          </w:tcPr>
          <w:p w:rsidR="005056B4" w:rsidRPr="00E1563B" w:rsidRDefault="005056B4" w:rsidP="00915CFE">
            <w:pPr>
              <w:rPr>
                <w:rFonts w:ascii="Sylfaen" w:hAnsi="Sylfaen" w:cs="Sylfaen"/>
              </w:rPr>
            </w:pPr>
            <w:r w:rsidRPr="00E1563B">
              <w:rPr>
                <w:rFonts w:ascii="Sylfaen" w:hAnsi="Sylfaen" w:cs="Sylfaen"/>
              </w:rPr>
              <w:t>15821500</w:t>
            </w:r>
          </w:p>
        </w:tc>
        <w:tc>
          <w:tcPr>
            <w:tcW w:w="2111" w:type="dxa"/>
            <w:vAlign w:val="center"/>
          </w:tcPr>
          <w:p w:rsidR="005056B4" w:rsidRPr="00D90664" w:rsidRDefault="005056B4" w:rsidP="00915CFE">
            <w:pPr>
              <w:rPr>
                <w:rFonts w:ascii="Sylfaen" w:hAnsi="Sylfaen" w:cs="Sylfaen"/>
                <w:sz w:val="22"/>
                <w:szCs w:val="22"/>
              </w:rPr>
            </w:pPr>
            <w:r>
              <w:rPr>
                <w:rFonts w:ascii="Sylfaen" w:hAnsi="Sylfaen" w:cs="Sylfaen"/>
                <w:sz w:val="22"/>
                <w:szCs w:val="22"/>
              </w:rPr>
              <w:t>Кекс</w:t>
            </w:r>
          </w:p>
        </w:tc>
        <w:tc>
          <w:tcPr>
            <w:tcW w:w="731" w:type="dxa"/>
          </w:tcPr>
          <w:p w:rsidR="005056B4" w:rsidRPr="00DE1E5A" w:rsidRDefault="005056B4" w:rsidP="00915CFE">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70" w:type="dxa"/>
          </w:tcPr>
          <w:p w:rsidR="005056B4" w:rsidRPr="00DE1E5A" w:rsidRDefault="005056B4" w:rsidP="00915CFE">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7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40"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4"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1"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7"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5" w:type="dxa"/>
          </w:tcPr>
          <w:p w:rsidR="005056B4" w:rsidRPr="00DE1E5A" w:rsidRDefault="005056B4" w:rsidP="00915CFE">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30" w:type="dxa"/>
          </w:tcPr>
          <w:p w:rsidR="005056B4" w:rsidRPr="00DE1E5A" w:rsidRDefault="005056B4" w:rsidP="00915CFE">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bl>
    <w:p w:rsidR="00606A9F" w:rsidRPr="00AA5BD2" w:rsidRDefault="00606A9F" w:rsidP="00DA3A61">
      <w:pPr>
        <w:widowControl w:val="0"/>
        <w:spacing w:after="160" w:line="360" w:lineRule="auto"/>
        <w:rPr>
          <w:rFonts w:ascii="GHEA Grapalat" w:hAnsi="GHEA Grapalat"/>
          <w:i/>
        </w:rPr>
      </w:pPr>
    </w:p>
    <w:p w:rsidR="00606A9F" w:rsidRPr="00AA5BD2" w:rsidRDefault="00606A9F" w:rsidP="00DA3A61">
      <w:pPr>
        <w:widowControl w:val="0"/>
        <w:spacing w:after="160" w:line="360" w:lineRule="auto"/>
        <w:jc w:val="right"/>
        <w:rPr>
          <w:rFonts w:ascii="GHEA Grapalat" w:hAnsi="GHEA Grapalat"/>
        </w:rPr>
      </w:pPr>
    </w:p>
    <w:tbl>
      <w:tblPr>
        <w:tblW w:w="9639" w:type="dxa"/>
        <w:jc w:val="center"/>
        <w:tblLayout w:type="fixed"/>
        <w:tblLook w:val="0000"/>
      </w:tblPr>
      <w:tblGrid>
        <w:gridCol w:w="4536"/>
        <w:gridCol w:w="760"/>
        <w:gridCol w:w="4343"/>
      </w:tblGrid>
      <w:tr w:rsidR="00606A9F" w:rsidRPr="00AA5BD2" w:rsidTr="007B1470">
        <w:trPr>
          <w:jc w:val="center"/>
        </w:trPr>
        <w:tc>
          <w:tcPr>
            <w:tcW w:w="4536" w:type="dxa"/>
          </w:tcPr>
          <w:p w:rsidR="00606A9F" w:rsidRPr="00AA5BD2" w:rsidRDefault="00606A9F" w:rsidP="00DA3A61">
            <w:pPr>
              <w:widowControl w:val="0"/>
              <w:spacing w:after="160" w:line="360" w:lineRule="auto"/>
              <w:jc w:val="center"/>
              <w:rPr>
                <w:rFonts w:ascii="GHEA Grapalat" w:hAnsi="GHEA Grapalat" w:cs="Sylfaen"/>
                <w:b/>
                <w:bCs/>
              </w:rPr>
            </w:pPr>
            <w:r w:rsidRPr="00AA5BD2">
              <w:rPr>
                <w:rFonts w:ascii="GHEA Grapalat" w:hAnsi="GHEA Grapalat"/>
                <w:b/>
              </w:rPr>
              <w:lastRenderedPageBreak/>
              <w:t>ПОКУПАТЕЛЬ</w:t>
            </w:r>
          </w:p>
          <w:p w:rsidR="00606A9F" w:rsidRPr="00AA5BD2" w:rsidRDefault="007B1470" w:rsidP="007B1470">
            <w:pPr>
              <w:widowControl w:val="0"/>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DA3A61">
            <w:pPr>
              <w:widowControl w:val="0"/>
              <w:spacing w:after="160" w:line="360" w:lineRule="auto"/>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М. П.</w:t>
            </w:r>
          </w:p>
        </w:tc>
        <w:tc>
          <w:tcPr>
            <w:tcW w:w="760" w:type="dxa"/>
          </w:tcPr>
          <w:p w:rsidR="00606A9F" w:rsidRPr="00AA5BD2" w:rsidRDefault="00606A9F" w:rsidP="00DA3A61">
            <w:pPr>
              <w:widowControl w:val="0"/>
              <w:spacing w:after="160" w:line="360" w:lineRule="auto"/>
              <w:jc w:val="center"/>
              <w:rPr>
                <w:rFonts w:ascii="GHEA Grapalat" w:hAnsi="GHEA Grapalat"/>
              </w:rPr>
            </w:pPr>
          </w:p>
        </w:tc>
        <w:tc>
          <w:tcPr>
            <w:tcW w:w="4343" w:type="dxa"/>
          </w:tcPr>
          <w:p w:rsidR="00606A9F" w:rsidRPr="00AA5BD2" w:rsidRDefault="00606A9F" w:rsidP="00DA3A61">
            <w:pPr>
              <w:widowControl w:val="0"/>
              <w:spacing w:after="160" w:line="360" w:lineRule="auto"/>
              <w:jc w:val="center"/>
              <w:rPr>
                <w:rFonts w:ascii="GHEA Grapalat" w:hAnsi="GHEA Grapalat" w:cs="Sylfaen"/>
                <w:b/>
                <w:bCs/>
              </w:rPr>
            </w:pPr>
            <w:r w:rsidRPr="00AA5BD2">
              <w:rPr>
                <w:rFonts w:ascii="GHEA Grapalat" w:hAnsi="GHEA Grapalat"/>
                <w:b/>
              </w:rPr>
              <w:t>ПРОДАВЕЦ</w:t>
            </w:r>
          </w:p>
          <w:p w:rsidR="00606A9F" w:rsidRPr="00AA5BD2" w:rsidRDefault="007B1470" w:rsidP="007B1470">
            <w:pPr>
              <w:widowControl w:val="0"/>
              <w:jc w:val="center"/>
              <w:rPr>
                <w:rFonts w:ascii="GHEA Grapalat" w:hAnsi="GHEA Grapalat"/>
                <w:lang w:val="en-US"/>
              </w:rPr>
            </w:pPr>
            <w:r w:rsidRPr="00AA5BD2">
              <w:rPr>
                <w:rFonts w:ascii="GHEA Grapalat" w:hAnsi="GHEA Grapalat"/>
                <w:lang w:val="en-US"/>
              </w:rPr>
              <w:t>___________________________</w:t>
            </w:r>
          </w:p>
          <w:p w:rsidR="00606A9F" w:rsidRPr="00AA5BD2" w:rsidRDefault="00606A9F" w:rsidP="00DA3A61">
            <w:pPr>
              <w:widowControl w:val="0"/>
              <w:spacing w:after="160" w:line="360" w:lineRule="auto"/>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М. П.</w:t>
            </w:r>
          </w:p>
        </w:tc>
      </w:tr>
    </w:tbl>
    <w:p w:rsidR="00606A9F" w:rsidRPr="00AA5BD2" w:rsidRDefault="00606A9F" w:rsidP="00DA3A61">
      <w:pPr>
        <w:widowControl w:val="0"/>
        <w:spacing w:after="160" w:line="360" w:lineRule="auto"/>
        <w:rPr>
          <w:rFonts w:ascii="GHEA Grapalat" w:hAnsi="GHEA Grapalat"/>
          <w:lang w:val="en-US"/>
        </w:rPr>
      </w:pPr>
    </w:p>
    <w:p w:rsidR="007B1470" w:rsidRPr="00AA5BD2" w:rsidRDefault="007B1470" w:rsidP="00DA3A61">
      <w:pPr>
        <w:widowControl w:val="0"/>
        <w:spacing w:after="160" w:line="360" w:lineRule="auto"/>
        <w:rPr>
          <w:rFonts w:ascii="GHEA Grapalat" w:hAnsi="GHEA Grapalat"/>
          <w:lang w:val="en-US"/>
        </w:rPr>
      </w:pPr>
    </w:p>
    <w:p w:rsidR="007B1470" w:rsidRPr="00AA5BD2" w:rsidRDefault="007B1470" w:rsidP="00DA3A61">
      <w:pPr>
        <w:widowControl w:val="0"/>
        <w:spacing w:after="160" w:line="360" w:lineRule="auto"/>
        <w:rPr>
          <w:rFonts w:ascii="GHEA Grapalat" w:hAnsi="GHEA Grapalat"/>
          <w:lang w:val="en-US"/>
        </w:rPr>
        <w:sectPr w:rsidR="007B1470" w:rsidRPr="00AA5BD2" w:rsidSect="00DA3A61">
          <w:pgSz w:w="16838" w:h="11906" w:orient="landscape" w:code="9"/>
          <w:pgMar w:top="1418" w:right="1418" w:bottom="1418" w:left="1418" w:header="562" w:footer="562" w:gutter="0"/>
          <w:cols w:space="720"/>
        </w:sectPr>
      </w:pP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32"/>
        <w:gridCol w:w="5033"/>
      </w:tblGrid>
      <w:tr w:rsidR="00D93375" w:rsidRPr="00AA5BD2" w:rsidTr="008818E3">
        <w:trPr>
          <w:tblCellSpacing w:w="7" w:type="dxa"/>
          <w:jc w:val="center"/>
        </w:trPr>
        <w:tc>
          <w:tcPr>
            <w:tcW w:w="0" w:type="auto"/>
            <w:vAlign w:val="center"/>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8818E3">
            <w:pPr>
              <w:widowControl w:val="0"/>
              <w:spacing w:after="160" w:line="360" w:lineRule="auto"/>
              <w:ind w:right="573"/>
              <w:jc w:val="right"/>
              <w:rPr>
                <w:rFonts w:ascii="GHEA Grapalat" w:hAnsi="GHEA Grapalat"/>
                <w:iCs/>
                <w:color w:val="000000"/>
              </w:rPr>
            </w:pPr>
            <w:proofErr w:type="gramStart"/>
            <w:r w:rsidRPr="00AA5BD2">
              <w:rPr>
                <w:rFonts w:ascii="GHEA Grapalat" w:hAnsi="GHEA Grapalat"/>
                <w:color w:val="000000"/>
              </w:rPr>
              <w:t>Р</w:t>
            </w:r>
            <w:proofErr w:type="gramEnd"/>
            <w:r w:rsidRPr="00AA5BD2">
              <w:rPr>
                <w:rFonts w:ascii="GHEA Grapalat" w:hAnsi="GHEA Grapalat"/>
                <w:color w:val="000000"/>
              </w:rPr>
              <w:t>/С_______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8818E3">
            <w:pPr>
              <w:widowControl w:val="0"/>
              <w:spacing w:after="160" w:line="360" w:lineRule="auto"/>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8818E3">
            <w:pPr>
              <w:widowControl w:val="0"/>
              <w:spacing w:after="160" w:line="360" w:lineRule="auto"/>
              <w:ind w:right="607"/>
              <w:jc w:val="right"/>
              <w:rPr>
                <w:rFonts w:ascii="GHEA Grapalat" w:hAnsi="GHEA Grapalat"/>
                <w:iCs/>
                <w:color w:val="000000"/>
              </w:rPr>
            </w:pPr>
            <w:proofErr w:type="gramStart"/>
            <w:r w:rsidRPr="00AA5BD2">
              <w:rPr>
                <w:rFonts w:ascii="GHEA Grapalat" w:hAnsi="GHEA Grapalat"/>
                <w:color w:val="000000"/>
              </w:rPr>
              <w:t>Р</w:t>
            </w:r>
            <w:proofErr w:type="gramEnd"/>
            <w:r w:rsidRPr="00AA5BD2">
              <w:rPr>
                <w:rFonts w:ascii="GHEA Grapalat" w:hAnsi="GHEA Grapalat"/>
                <w:color w:val="000000"/>
              </w:rPr>
              <w:t>/С_____________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DA3A61">
      <w:pPr>
        <w:widowControl w:val="0"/>
        <w:spacing w:after="160" w:line="360" w:lineRule="auto"/>
        <w:ind w:firstLine="375"/>
        <w:rPr>
          <w:rFonts w:ascii="GHEA Grapalat" w:hAnsi="GHEA Grapalat"/>
          <w:iCs/>
          <w:color w:val="000000"/>
        </w:rPr>
      </w:pPr>
    </w:p>
    <w:p w:rsidR="0010292A" w:rsidRPr="00AA5BD2" w:rsidRDefault="0010292A" w:rsidP="007B1470">
      <w:pPr>
        <w:widowControl w:val="0"/>
        <w:spacing w:after="160" w:line="360" w:lineRule="auto"/>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7B1470">
      <w:pPr>
        <w:widowControl w:val="0"/>
        <w:spacing w:after="160" w:line="360" w:lineRule="auto"/>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DA3A61">
      <w:pPr>
        <w:pStyle w:val="a3"/>
        <w:widowControl w:val="0"/>
        <w:spacing w:after="160"/>
        <w:ind w:firstLine="0"/>
        <w:jc w:val="center"/>
        <w:rPr>
          <w:rFonts w:ascii="GHEA Grapalat" w:hAnsi="GHEA Grapalat"/>
          <w:b/>
          <w:bCs/>
          <w:iCs/>
          <w:sz w:val="24"/>
          <w:szCs w:val="24"/>
        </w:rPr>
      </w:pPr>
    </w:p>
    <w:p w:rsidR="0010292A" w:rsidRPr="00AA5BD2" w:rsidRDefault="007B1470" w:rsidP="007B1470">
      <w:pPr>
        <w:pStyle w:val="a3"/>
        <w:widowControl w:val="0"/>
        <w:tabs>
          <w:tab w:val="left" w:pos="1134"/>
          <w:tab w:val="left" w:pos="2268"/>
          <w:tab w:val="left" w:pos="3261"/>
        </w:tabs>
        <w:spacing w:after="160"/>
        <w:ind w:firstLine="540"/>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7B1470">
      <w:pPr>
        <w:pStyle w:val="af4"/>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7B1470">
      <w:pPr>
        <w:pStyle w:val="af4"/>
        <w:widowControl w:val="0"/>
        <w:tabs>
          <w:tab w:val="left" w:pos="3402"/>
        </w:tabs>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7B1470">
      <w:pPr>
        <w:pStyle w:val="af4"/>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F637B1">
      <w:pPr>
        <w:widowControl w:val="0"/>
        <w:tabs>
          <w:tab w:val="left" w:pos="6804"/>
          <w:tab w:val="left" w:pos="7797"/>
          <w:tab w:val="left" w:pos="8647"/>
        </w:tabs>
        <w:spacing w:after="160" w:line="360" w:lineRule="auto"/>
        <w:ind w:firstLine="540"/>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DA3A61">
      <w:pPr>
        <w:widowControl w:val="0"/>
        <w:spacing w:after="160" w:line="360" w:lineRule="auto"/>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w:t>
            </w:r>
          </w:p>
        </w:tc>
        <w:tc>
          <w:tcPr>
            <w:tcW w:w="10800" w:type="dxa"/>
            <w:gridSpan w:val="8"/>
            <w:shd w:val="clear" w:color="auto" w:fill="auto"/>
            <w:vAlign w:val="center"/>
          </w:tcPr>
          <w:p w:rsidR="0010292A" w:rsidRPr="00AA5BD2" w:rsidRDefault="0010292A" w:rsidP="00F637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 xml:space="preserve">Сумма, подлежащая уплате (тыс. </w:t>
            </w:r>
            <w:proofErr w:type="spellStart"/>
            <w:r w:rsidRPr="00AA5BD2">
              <w:rPr>
                <w:rFonts w:ascii="GHEA Grapalat" w:hAnsi="GHEA Grapalat"/>
                <w:sz w:val="20"/>
                <w:szCs w:val="20"/>
              </w:rPr>
              <w:t>драмов</w:t>
            </w:r>
            <w:proofErr w:type="spellEnd"/>
            <w:r w:rsidRPr="00AA5BD2">
              <w:rPr>
                <w:rFonts w:ascii="GHEA Grapalat" w:hAnsi="GHEA Grapalat"/>
                <w:sz w:val="20"/>
                <w:szCs w:val="20"/>
              </w:rPr>
              <w:t>)</w:t>
            </w:r>
          </w:p>
        </w:tc>
        <w:tc>
          <w:tcPr>
            <w:tcW w:w="1127" w:type="dxa"/>
            <w:vMerge w:val="restart"/>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27"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27"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r>
    </w:tbl>
    <w:p w:rsidR="0010292A" w:rsidRPr="00AA5BD2" w:rsidRDefault="0010292A" w:rsidP="00DA3A61">
      <w:pPr>
        <w:widowControl w:val="0"/>
        <w:spacing w:after="160" w:line="360" w:lineRule="auto"/>
        <w:ind w:firstLine="375"/>
        <w:jc w:val="both"/>
        <w:rPr>
          <w:rFonts w:ascii="GHEA Grapalat" w:hAnsi="GHEA Grapalat" w:cs="Arial"/>
          <w:iCs/>
          <w:color w:val="000000"/>
        </w:rPr>
      </w:pPr>
    </w:p>
    <w:p w:rsidR="0010292A" w:rsidRPr="00AA5BD2" w:rsidRDefault="0010292A" w:rsidP="00F637B1">
      <w:pPr>
        <w:widowControl w:val="0"/>
        <w:spacing w:after="160" w:line="360" w:lineRule="auto"/>
        <w:ind w:firstLine="567"/>
        <w:jc w:val="both"/>
        <w:rPr>
          <w:rFonts w:ascii="GHEA Grapalat" w:hAnsi="GHEA Grapalat"/>
          <w:iCs/>
          <w:snapToGrid w:val="0"/>
          <w:color w:val="000000"/>
        </w:rPr>
      </w:pPr>
      <w:proofErr w:type="gramStart"/>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10292A" w:rsidRPr="00AA5BD2" w:rsidRDefault="0010292A" w:rsidP="00DA3A61">
      <w:pPr>
        <w:widowControl w:val="0"/>
        <w:spacing w:after="160" w:line="360" w:lineRule="auto"/>
        <w:ind w:firstLine="375"/>
        <w:jc w:val="both"/>
        <w:rPr>
          <w:rFonts w:ascii="GHEA Grapalat" w:hAnsi="GHEA Grapalat"/>
          <w:iCs/>
          <w:snapToGrid w:val="0"/>
          <w:color w:val="000000"/>
        </w:rPr>
      </w:pPr>
    </w:p>
    <w:tbl>
      <w:tblPr>
        <w:tblStyle w:val="25"/>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8818E3">
            <w:pPr>
              <w:widowControl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8818E3">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8818E3">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DA3A61">
      <w:pPr>
        <w:widowControl w:val="0"/>
        <w:spacing w:after="160" w:line="360" w:lineRule="auto"/>
        <w:ind w:firstLine="375"/>
        <w:jc w:val="both"/>
        <w:rPr>
          <w:rFonts w:ascii="GHEA Grapalat" w:hAnsi="GHEA Grapalat"/>
          <w:iCs/>
          <w:snapToGrid w:val="0"/>
          <w:color w:val="000000"/>
        </w:rPr>
      </w:pPr>
    </w:p>
    <w:p w:rsidR="0010292A" w:rsidRPr="00AA5BD2" w:rsidRDefault="0010292A" w:rsidP="00DA3A61">
      <w:pPr>
        <w:widowControl w:val="0"/>
        <w:spacing w:after="160" w:line="360" w:lineRule="auto"/>
        <w:ind w:left="-142" w:firstLine="142"/>
        <w:jc w:val="center"/>
        <w:rPr>
          <w:rFonts w:ascii="GHEA Grapalat" w:hAnsi="GHEA Grapalat" w:cs="Sylfaen"/>
          <w:b/>
          <w:lang w:val="en-US"/>
        </w:rPr>
      </w:pPr>
    </w:p>
    <w:p w:rsidR="00606A9F" w:rsidRPr="00AA5BD2" w:rsidRDefault="00606A9F" w:rsidP="00DA3A61">
      <w:pPr>
        <w:widowControl w:val="0"/>
        <w:spacing w:after="160" w:line="360" w:lineRule="auto"/>
        <w:ind w:left="-142" w:firstLine="142"/>
        <w:jc w:val="center"/>
        <w:rPr>
          <w:rFonts w:ascii="GHEA Grapalat" w:hAnsi="GHEA Grapalat" w:cs="Sylfaen"/>
          <w:b/>
        </w:rPr>
      </w:pPr>
      <w:r w:rsidRPr="00AA5BD2">
        <w:rPr>
          <w:rFonts w:ascii="GHEA Grapalat" w:hAnsi="GHEA Grapalat"/>
        </w:rPr>
        <w:br w:type="page"/>
      </w:r>
    </w:p>
    <w:p w:rsidR="00606A9F" w:rsidRPr="00AA5BD2" w:rsidRDefault="00606A9F" w:rsidP="00DA3A61">
      <w:pPr>
        <w:widowControl w:val="0"/>
        <w:spacing w:after="160" w:line="360" w:lineRule="auto"/>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DA3A61">
      <w:pPr>
        <w:widowControl w:val="0"/>
        <w:spacing w:after="160" w:line="360" w:lineRule="auto"/>
        <w:jc w:val="right"/>
        <w:rPr>
          <w:rFonts w:ascii="GHEA Grapalat" w:hAnsi="GHEA Grapalat" w:cs="Sylfaen"/>
          <w:i/>
        </w:rPr>
      </w:pPr>
      <w:r w:rsidRPr="00AA5BD2">
        <w:rPr>
          <w:rFonts w:ascii="GHEA Grapalat" w:hAnsi="GHEA Grapalat"/>
          <w:i/>
        </w:rPr>
        <w:t xml:space="preserve">к Договору под кодом </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ind w:left="-142" w:firstLine="142"/>
        <w:jc w:val="center"/>
        <w:rPr>
          <w:rFonts w:ascii="GHEA Grapalat" w:hAnsi="GHEA Grapalat" w:cs="Sylfaen"/>
        </w:rPr>
      </w:pPr>
    </w:p>
    <w:p w:rsidR="00606A9F" w:rsidRPr="00AA5BD2" w:rsidRDefault="00606A9F" w:rsidP="00DA3A61">
      <w:pPr>
        <w:widowControl w:val="0"/>
        <w:spacing w:after="160" w:line="360" w:lineRule="auto"/>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DA3A61">
      <w:pPr>
        <w:widowControl w:val="0"/>
        <w:tabs>
          <w:tab w:val="left" w:pos="360"/>
          <w:tab w:val="left" w:pos="540"/>
          <w:tab w:val="left" w:pos="2250"/>
        </w:tabs>
        <w:spacing w:after="160" w:line="360" w:lineRule="auto"/>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DA3A61">
      <w:pPr>
        <w:widowControl w:val="0"/>
        <w:tabs>
          <w:tab w:val="left" w:pos="360"/>
          <w:tab w:val="left" w:pos="540"/>
        </w:tabs>
        <w:spacing w:after="160" w:line="360" w:lineRule="auto"/>
        <w:rPr>
          <w:rFonts w:ascii="GHEA Grapalat" w:hAnsi="GHEA Grapalat" w:cs="Sylfaen"/>
        </w:rPr>
      </w:pPr>
    </w:p>
    <w:p w:rsidR="00D93375" w:rsidRPr="00AA5BD2" w:rsidRDefault="00D93375" w:rsidP="00D93375">
      <w:pPr>
        <w:widowControl w:val="0"/>
        <w:ind w:firstLine="567"/>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D93375">
      <w:pPr>
        <w:widowControl w:val="0"/>
        <w:spacing w:after="120"/>
        <w:ind w:left="7371" w:hanging="141"/>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D93375">
      <w:pPr>
        <w:widowControl w:val="0"/>
        <w:tabs>
          <w:tab w:val="left" w:pos="4480"/>
        </w:tabs>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 xml:space="preserve">г. </w:t>
      </w:r>
      <w:proofErr w:type="gramStart"/>
      <w:r w:rsidRPr="00AA5BD2">
        <w:rPr>
          <w:rFonts w:ascii="GHEA Grapalat" w:hAnsi="GHEA Grapalat"/>
        </w:rPr>
        <w:t>между</w:t>
      </w:r>
      <w:proofErr w:type="gramEnd"/>
      <w:r w:rsidRPr="00AA5BD2">
        <w:rPr>
          <w:rFonts w:ascii="GHEA Grapalat" w:hAnsi="GHEA Grapalat"/>
        </w:rPr>
        <w:t xml:space="preserve"> _____________________________</w:t>
      </w:r>
    </w:p>
    <w:p w:rsidR="00D93375" w:rsidRPr="00AA5BD2" w:rsidRDefault="00D93375" w:rsidP="00D93375">
      <w:pPr>
        <w:widowControl w:val="0"/>
        <w:tabs>
          <w:tab w:val="left" w:pos="6379"/>
        </w:tabs>
        <w:spacing w:after="120"/>
        <w:ind w:left="1701" w:right="-360"/>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D93375">
      <w:pPr>
        <w:widowControl w:val="0"/>
        <w:tabs>
          <w:tab w:val="left" w:pos="360"/>
          <w:tab w:val="left" w:pos="540"/>
        </w:tabs>
        <w:ind w:right="-2"/>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D93375">
      <w:pPr>
        <w:widowControl w:val="0"/>
        <w:spacing w:after="120"/>
        <w:ind w:left="3544" w:right="-360"/>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F637B1">
      <w:pPr>
        <w:widowControl w:val="0"/>
        <w:tabs>
          <w:tab w:val="left" w:pos="360"/>
          <w:tab w:val="left" w:pos="540"/>
        </w:tabs>
        <w:spacing w:after="160" w:line="360" w:lineRule="auto"/>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D93375">
            <w:pPr>
              <w:widowControl w:val="0"/>
              <w:spacing w:after="120"/>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r>
    </w:tbl>
    <w:p w:rsidR="00606A9F" w:rsidRPr="00AA5BD2" w:rsidRDefault="00606A9F" w:rsidP="00DA3A61">
      <w:pPr>
        <w:widowControl w:val="0"/>
        <w:tabs>
          <w:tab w:val="left" w:pos="360"/>
          <w:tab w:val="left" w:pos="540"/>
        </w:tabs>
        <w:spacing w:after="160" w:line="360" w:lineRule="auto"/>
        <w:jc w:val="both"/>
        <w:rPr>
          <w:rFonts w:ascii="GHEA Grapalat" w:hAnsi="GHEA Grapalat" w:cs="Sylfaen"/>
        </w:rPr>
      </w:pPr>
    </w:p>
    <w:p w:rsidR="00606A9F" w:rsidRPr="00AA5BD2" w:rsidRDefault="00606A9F" w:rsidP="00F637B1">
      <w:pPr>
        <w:widowControl w:val="0"/>
        <w:spacing w:after="160" w:line="360" w:lineRule="auto"/>
        <w:ind w:firstLine="567"/>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F637B1" w:rsidRPr="00AA5BD2" w:rsidRDefault="00F637B1">
      <w:pPr>
        <w:rPr>
          <w:rFonts w:ascii="GHEA Grapalat" w:hAnsi="GHEA Grapalat" w:cs="Sylfaen"/>
        </w:rPr>
      </w:pPr>
      <w:r w:rsidRPr="00AA5BD2">
        <w:rPr>
          <w:rFonts w:ascii="GHEA Grapalat" w:hAnsi="GHEA Grapalat" w:cs="Sylfaen"/>
        </w:rPr>
        <w:br w:type="page"/>
      </w:r>
    </w:p>
    <w:p w:rsidR="00606A9F" w:rsidRPr="00AA5BD2" w:rsidRDefault="00606A9F" w:rsidP="00DA3A61">
      <w:pPr>
        <w:widowControl w:val="0"/>
        <w:spacing w:after="160" w:line="360" w:lineRule="auto"/>
        <w:jc w:val="center"/>
        <w:rPr>
          <w:rFonts w:ascii="GHEA Grapalat" w:hAnsi="GHEA Grapalat" w:cs="Sylfaen"/>
        </w:rPr>
      </w:pPr>
      <w:r w:rsidRPr="00AA5BD2">
        <w:rPr>
          <w:rFonts w:ascii="GHEA Grapalat" w:hAnsi="GHEA Grapalat"/>
        </w:rPr>
        <w:lastRenderedPageBreak/>
        <w:t>СТОРОНЫ</w:t>
      </w:r>
    </w:p>
    <w:p w:rsidR="00606A9F" w:rsidRPr="00AA5BD2" w:rsidRDefault="00606A9F" w:rsidP="00DA3A61">
      <w:pPr>
        <w:widowControl w:val="0"/>
        <w:spacing w:after="160" w:line="360" w:lineRule="auto"/>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F637B1">
            <w:pPr>
              <w:widowControl w:val="0"/>
              <w:spacing w:after="160" w:line="360" w:lineRule="auto"/>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F637B1">
            <w:pPr>
              <w:widowControl w:val="0"/>
              <w:spacing w:after="160" w:line="360" w:lineRule="auto"/>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F637B1">
      <w:pPr>
        <w:widowControl w:val="0"/>
        <w:spacing w:after="160" w:line="360" w:lineRule="auto"/>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D93375">
      <w:pPr>
        <w:widowControl w:val="0"/>
        <w:tabs>
          <w:tab w:val="left" w:pos="360"/>
          <w:tab w:val="left" w:pos="540"/>
        </w:tabs>
        <w:spacing w:after="160" w:line="360" w:lineRule="auto"/>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8818E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8818E3">
            <w:pPr>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8818E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8818E3">
            <w:pPr>
              <w:autoSpaceDE w:val="0"/>
              <w:autoSpaceDN w:val="0"/>
              <w:adjustRightInd w:val="0"/>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DA3A61">
      <w:pPr>
        <w:widowControl w:val="0"/>
        <w:spacing w:after="160" w:line="360" w:lineRule="auto"/>
        <w:ind w:left="-142" w:firstLine="142"/>
        <w:jc w:val="center"/>
        <w:rPr>
          <w:rFonts w:ascii="GHEA Grapalat" w:hAnsi="GHEA Grapalat" w:cs="Sylfaen"/>
          <w:b/>
        </w:rPr>
      </w:pPr>
    </w:p>
    <w:p w:rsidR="00057264" w:rsidRPr="00AA5BD2" w:rsidRDefault="00057264" w:rsidP="00DA3A61">
      <w:pPr>
        <w:widowControl w:val="0"/>
        <w:spacing w:after="160" w:line="360" w:lineRule="auto"/>
        <w:ind w:left="-142" w:firstLine="142"/>
        <w:jc w:val="center"/>
        <w:rPr>
          <w:rFonts w:ascii="GHEA Grapalat" w:hAnsi="GHEA Grapalat" w:cs="Sylfaen"/>
          <w:b/>
          <w:lang w:val="en-US"/>
        </w:rPr>
      </w:pPr>
    </w:p>
    <w:p w:rsidR="00D93375" w:rsidRPr="00AA5BD2" w:rsidRDefault="00D93375" w:rsidP="00DA3A61">
      <w:pPr>
        <w:widowControl w:val="0"/>
        <w:spacing w:after="160" w:line="360" w:lineRule="auto"/>
        <w:ind w:left="-142" w:firstLine="142"/>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AA5BD2" w:rsidRDefault="00B2572B" w:rsidP="00DA3A61">
      <w:pPr>
        <w:pStyle w:val="a3"/>
        <w:widowControl w:val="0"/>
        <w:spacing w:after="160"/>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5056B4" w:rsidRPr="003E10CC" w:rsidRDefault="00B2572B" w:rsidP="005056B4">
      <w:pPr>
        <w:pStyle w:val="aa"/>
        <w:widowControl w:val="0"/>
        <w:spacing w:after="160" w:line="360" w:lineRule="auto"/>
        <w:ind w:firstLine="567"/>
        <w:jc w:val="right"/>
        <w:rPr>
          <w:rFonts w:ascii="GHEA Grapalat" w:hAnsi="GHEA Grapalat"/>
        </w:rPr>
      </w:pPr>
      <w:r w:rsidRPr="00AA5BD2">
        <w:rPr>
          <w:rFonts w:ascii="GHEA Grapalat" w:hAnsi="GHEA Grapalat"/>
        </w:rPr>
        <w:t>к Приглашению на запрос котировок</w:t>
      </w:r>
      <w:r w:rsidR="00F637B1" w:rsidRPr="00AA5BD2">
        <w:rPr>
          <w:rFonts w:ascii="GHEA Grapalat" w:hAnsi="GHEA Grapalat" w:cs="Sylfaen"/>
        </w:rPr>
        <w:br/>
      </w:r>
      <w:r w:rsidR="00F637B1" w:rsidRPr="00AA5BD2">
        <w:rPr>
          <w:rFonts w:ascii="GHEA Grapalat" w:hAnsi="GHEA Grapalat"/>
        </w:rPr>
        <w:t xml:space="preserve">под кодом </w:t>
      </w:r>
      <w:r w:rsidR="005056B4" w:rsidRPr="003E10CC">
        <w:rPr>
          <w:rFonts w:ascii="GHEA Grapalat" w:hAnsi="GHEA Grapalat"/>
          <w:lang w:val="en-US"/>
        </w:rPr>
        <w:t>AHD</w:t>
      </w:r>
      <w:r w:rsidR="005056B4" w:rsidRPr="003E10CC">
        <w:rPr>
          <w:rFonts w:ascii="GHEA Grapalat" w:hAnsi="GHEA Grapalat"/>
        </w:rPr>
        <w:t>-GHAPDzB-20/1-80</w:t>
      </w:r>
    </w:p>
    <w:p w:rsidR="00BC48F7" w:rsidRPr="00C6146A" w:rsidRDefault="00BC48F7" w:rsidP="005056B4">
      <w:pPr>
        <w:pStyle w:val="a3"/>
        <w:widowControl w:val="0"/>
        <w:spacing w:after="160"/>
        <w:jc w:val="right"/>
        <w:rPr>
          <w:rStyle w:val="af5"/>
          <w:rFonts w:ascii="GHEA Grapalat" w:hAnsi="GHEA Grapalat"/>
        </w:rPr>
      </w:pPr>
    </w:p>
    <w:p w:rsidR="00BC48F7" w:rsidRPr="00AA5BD2" w:rsidRDefault="00BC48F7" w:rsidP="00DA3A61">
      <w:pPr>
        <w:widowControl w:val="0"/>
        <w:spacing w:after="160" w:line="360" w:lineRule="auto"/>
        <w:jc w:val="center"/>
        <w:rPr>
          <w:rFonts w:ascii="GHEA Grapalat" w:hAnsi="GHEA Grapalat"/>
        </w:rPr>
      </w:pPr>
      <w:r w:rsidRPr="00C6146A">
        <w:rPr>
          <w:rFonts w:ascii="GHEA Grapalat" w:hAnsi="GHEA Grapalat"/>
        </w:rPr>
        <w:t>ЗАПРОС</w:t>
      </w: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DA3A61">
      <w:pPr>
        <w:widowControl w:val="0"/>
        <w:spacing w:after="160" w:line="360" w:lineRule="auto"/>
        <w:jc w:val="center"/>
        <w:rPr>
          <w:rFonts w:ascii="GHEA Grapalat" w:hAnsi="GHEA Grapalat"/>
        </w:rPr>
      </w:pPr>
    </w:p>
    <w:p w:rsidR="00BC48F7" w:rsidRPr="00AA5BD2" w:rsidRDefault="00BC48F7" w:rsidP="00DA3A61">
      <w:pPr>
        <w:widowControl w:val="0"/>
        <w:spacing w:after="160" w:line="360" w:lineRule="auto"/>
        <w:rPr>
          <w:rFonts w:ascii="GHEA Grapalat" w:hAnsi="GHEA Grapalat"/>
        </w:rPr>
      </w:pPr>
    </w:p>
    <w:p w:rsidR="00D93375" w:rsidRPr="00AA5BD2" w:rsidRDefault="009F5B46" w:rsidP="009F5B46">
      <w:pPr>
        <w:widowControl w:val="0"/>
        <w:tabs>
          <w:tab w:val="left" w:pos="3402"/>
          <w:tab w:val="left" w:pos="4536"/>
          <w:tab w:val="left" w:pos="6096"/>
        </w:tabs>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____________</w:t>
      </w:r>
      <w:r w:rsidRPr="00AA5BD2">
        <w:rPr>
          <w:rFonts w:ascii="GHEA Grapalat" w:hAnsi="GHEA Grapalat"/>
        </w:rPr>
        <w:t>_________</w:t>
      </w:r>
      <w:r w:rsidR="00D93375" w:rsidRPr="00AA5BD2">
        <w:rPr>
          <w:rFonts w:ascii="GHEA Grapalat" w:hAnsi="GHEA Grapalat"/>
        </w:rPr>
        <w:t>__</w:t>
      </w:r>
    </w:p>
    <w:p w:rsidR="00D93375" w:rsidRPr="00AA5BD2" w:rsidRDefault="00D93375" w:rsidP="00D93375">
      <w:pPr>
        <w:widowControl w:val="0"/>
        <w:spacing w:after="120"/>
        <w:ind w:left="11766"/>
        <w:jc w:val="both"/>
        <w:rPr>
          <w:rFonts w:ascii="GHEA Grapalat" w:hAnsi="GHEA Grapalat"/>
        </w:rPr>
      </w:pPr>
      <w:r w:rsidRPr="00AA5BD2">
        <w:rPr>
          <w:rFonts w:ascii="GHEA Grapalat" w:hAnsi="GHEA Grapalat"/>
          <w:sz w:val="16"/>
        </w:rPr>
        <w:t>код процедуры</w:t>
      </w:r>
    </w:p>
    <w:p w:rsidR="00D93375" w:rsidRPr="00AA5BD2" w:rsidRDefault="00D93375" w:rsidP="00D93375">
      <w:pPr>
        <w:widowControl w:val="0"/>
        <w:jc w:val="both"/>
        <w:rPr>
          <w:rFonts w:ascii="GHEA Grapalat" w:hAnsi="GHEA Grapalat"/>
        </w:rPr>
      </w:pPr>
      <w:proofErr w:type="gramStart"/>
      <w:r w:rsidRPr="00AA5BD2">
        <w:rPr>
          <w:rFonts w:ascii="GHEA Grapalat" w:hAnsi="GHEA Grapalat"/>
        </w:rPr>
        <w:t>организованной</w:t>
      </w:r>
      <w:proofErr w:type="gramEnd"/>
      <w:r w:rsidRPr="00AA5BD2">
        <w:rPr>
          <w:rFonts w:ascii="GHEA Grapalat" w:hAnsi="GHEA Grapalat"/>
        </w:rPr>
        <w:t xml:space="preserve"> для нужд ___________________________ 1-ое место занял (заняли) нижеуказанный (нижеуказанные) участник</w:t>
      </w:r>
    </w:p>
    <w:p w:rsidR="00D93375" w:rsidRPr="00AA5BD2" w:rsidRDefault="00D93375" w:rsidP="009F5B46">
      <w:pPr>
        <w:widowControl w:val="0"/>
        <w:tabs>
          <w:tab w:val="left" w:pos="8550"/>
        </w:tabs>
        <w:spacing w:after="120"/>
        <w:ind w:left="3402"/>
        <w:jc w:val="both"/>
        <w:rPr>
          <w:rFonts w:ascii="GHEA Grapalat" w:hAnsi="GHEA Grapalat"/>
          <w:sz w:val="16"/>
          <w:vertAlign w:val="superscript"/>
        </w:rPr>
      </w:pPr>
      <w:r w:rsidRPr="00AA5BD2">
        <w:rPr>
          <w:rFonts w:ascii="GHEA Grapalat" w:hAnsi="GHEA Grapalat"/>
          <w:sz w:val="16"/>
        </w:rPr>
        <w:t>наименование заказчика</w:t>
      </w:r>
    </w:p>
    <w:p w:rsidR="00D93375" w:rsidRPr="00AA5BD2" w:rsidRDefault="00F637B1" w:rsidP="00D93375">
      <w:pPr>
        <w:widowControl w:val="0"/>
        <w:spacing w:after="160" w:line="360" w:lineRule="auto"/>
        <w:rPr>
          <w:rFonts w:ascii="GHEA Grapalat" w:hAnsi="GHEA Grapalat"/>
          <w:lang w:val="en-US"/>
        </w:rPr>
      </w:pPr>
      <w:r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F637B1">
            <w:pPr>
              <w:widowControl w:val="0"/>
              <w:spacing w:after="120"/>
              <w:ind w:right="87"/>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F637B1">
            <w:pPr>
              <w:widowControl w:val="0"/>
              <w:spacing w:after="120"/>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vAlign w:val="center"/>
          </w:tcPr>
          <w:p w:rsidR="00BC48F7" w:rsidRPr="00AA5BD2" w:rsidRDefault="00BC48F7" w:rsidP="00F637B1">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F637B1">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F637B1">
            <w:pPr>
              <w:widowControl w:val="0"/>
              <w:spacing w:after="120"/>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112"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070" w:type="dxa"/>
            <w:shd w:val="clear" w:color="auto" w:fill="auto"/>
          </w:tcPr>
          <w:p w:rsidR="00BC48F7" w:rsidRPr="00AA5BD2" w:rsidRDefault="00BC48F7" w:rsidP="00F637B1">
            <w:pPr>
              <w:widowControl w:val="0"/>
              <w:spacing w:after="120"/>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112"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070" w:type="dxa"/>
            <w:shd w:val="clear" w:color="auto" w:fill="auto"/>
          </w:tcPr>
          <w:p w:rsidR="00BC48F7" w:rsidRPr="00AA5BD2" w:rsidRDefault="00BC48F7" w:rsidP="00F637B1">
            <w:pPr>
              <w:widowControl w:val="0"/>
              <w:spacing w:after="120"/>
              <w:jc w:val="center"/>
              <w:rPr>
                <w:rFonts w:ascii="GHEA Grapalat" w:hAnsi="GHEA Grapalat"/>
                <w:sz w:val="16"/>
              </w:rPr>
            </w:pPr>
          </w:p>
        </w:tc>
      </w:tr>
    </w:tbl>
    <w:p w:rsidR="00BC48F7" w:rsidRPr="00AA5BD2" w:rsidRDefault="00BC48F7" w:rsidP="00F637B1">
      <w:pPr>
        <w:widowControl w:val="0"/>
        <w:spacing w:after="160" w:line="360" w:lineRule="auto"/>
        <w:ind w:firstLine="567"/>
        <w:jc w:val="both"/>
        <w:rPr>
          <w:rFonts w:ascii="GHEA Grapalat" w:hAnsi="GHEA Grapalat"/>
        </w:rPr>
      </w:pPr>
      <w:r w:rsidRPr="00AA5BD2">
        <w:rPr>
          <w:rFonts w:ascii="GHEA Grapalat" w:hAnsi="GHEA Grapalat"/>
        </w:rPr>
        <w:t xml:space="preserve">Просим в срок, установленный пунктом 44 Порядка "Организации процесса закупок", утвержденного Постановлением </w:t>
      </w:r>
      <w:r w:rsidRPr="00AA5BD2">
        <w:rPr>
          <w:rFonts w:ascii="GHEA Grapalat" w:hAnsi="GHEA Grapalat"/>
        </w:rPr>
        <w:lastRenderedPageBreak/>
        <w:t>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DA3A61">
      <w:pPr>
        <w:widowControl w:val="0"/>
        <w:spacing w:after="160" w:line="360" w:lineRule="auto"/>
        <w:jc w:val="both"/>
        <w:rPr>
          <w:rFonts w:ascii="GHEA Grapalat" w:hAnsi="GHEA Grapalat"/>
        </w:rPr>
      </w:pPr>
    </w:p>
    <w:p w:rsidR="00D93375" w:rsidRPr="00AA5BD2" w:rsidRDefault="00D93375" w:rsidP="00D93375">
      <w:pPr>
        <w:widowControl w:val="0"/>
        <w:jc w:val="both"/>
        <w:rPr>
          <w:rFonts w:ascii="GHEA Grapalat" w:hAnsi="GHEA Grapalat"/>
          <w:u w:val="single"/>
        </w:rPr>
      </w:pPr>
      <w:r w:rsidRPr="00AA5BD2">
        <w:rPr>
          <w:rFonts w:ascii="GHEA Grapalat" w:hAnsi="GHEA Grapalat"/>
        </w:rPr>
        <w:t>секретарь Оценочной комиссии под кодом _______________</w:t>
      </w:r>
      <w:r w:rsidR="00F637B1" w:rsidRPr="00AA5BD2">
        <w:rPr>
          <w:rFonts w:ascii="GHEA Grapalat" w:hAnsi="GHEA Grapalat"/>
        </w:rPr>
        <w:t>_________________________________________________________</w:t>
      </w:r>
      <w:r w:rsidRPr="00AA5BD2">
        <w:rPr>
          <w:rFonts w:ascii="GHEA Grapalat" w:hAnsi="GHEA Grapalat"/>
        </w:rPr>
        <w:t>___</w:t>
      </w:r>
    </w:p>
    <w:p w:rsidR="00D93375" w:rsidRPr="00AA5BD2" w:rsidRDefault="00D93375" w:rsidP="00F637B1">
      <w:pPr>
        <w:widowControl w:val="0"/>
        <w:tabs>
          <w:tab w:val="left" w:pos="8550"/>
        </w:tabs>
        <w:spacing w:after="160" w:line="360" w:lineRule="auto"/>
        <w:ind w:left="4962"/>
        <w:jc w:val="center"/>
        <w:rPr>
          <w:rFonts w:ascii="GHEA Grapalat" w:hAnsi="GHEA Grapalat"/>
          <w:sz w:val="16"/>
        </w:rPr>
      </w:pPr>
      <w:r w:rsidRPr="00AA5BD2">
        <w:rPr>
          <w:rFonts w:ascii="GHEA Grapalat" w:hAnsi="GHEA Grapalat"/>
          <w:sz w:val="16"/>
        </w:rPr>
        <w:t>Код процедуры</w:t>
      </w:r>
    </w:p>
    <w:p w:rsidR="00D93375" w:rsidRPr="00AA5BD2" w:rsidRDefault="00D93375" w:rsidP="00D93375">
      <w:pPr>
        <w:widowControl w:val="0"/>
        <w:tabs>
          <w:tab w:val="left" w:pos="7513"/>
        </w:tabs>
        <w:jc w:val="both"/>
        <w:rPr>
          <w:rFonts w:ascii="GHEA Grapalat" w:hAnsi="GHEA Grapalat"/>
        </w:rPr>
      </w:pPr>
    </w:p>
    <w:p w:rsidR="00D93375" w:rsidRPr="00AA5BD2" w:rsidRDefault="00D93375" w:rsidP="00D93375">
      <w:pPr>
        <w:widowControl w:val="0"/>
        <w:tabs>
          <w:tab w:val="left" w:pos="7513"/>
        </w:tabs>
        <w:jc w:val="both"/>
        <w:rPr>
          <w:rFonts w:ascii="GHEA Grapalat" w:hAnsi="GHEA Grapalat"/>
        </w:rPr>
      </w:pPr>
      <w:r w:rsidRPr="00AA5BD2">
        <w:rPr>
          <w:rFonts w:ascii="GHEA Grapalat" w:hAnsi="GHEA Grapalat"/>
        </w:rPr>
        <w:t>________________________________________________________</w:t>
      </w:r>
      <w:r w:rsidRPr="00AA5BD2">
        <w:rPr>
          <w:rFonts w:ascii="GHEA Grapalat" w:hAnsi="GHEA Grapalat"/>
        </w:rPr>
        <w:tab/>
        <w:t>____________________</w:t>
      </w:r>
    </w:p>
    <w:p w:rsidR="00D93375" w:rsidRPr="00AA5BD2" w:rsidRDefault="00D93375" w:rsidP="00D93375">
      <w:pPr>
        <w:widowControl w:val="0"/>
        <w:tabs>
          <w:tab w:val="left" w:pos="8364"/>
        </w:tabs>
        <w:spacing w:after="160" w:line="360" w:lineRule="auto"/>
        <w:ind w:left="2694"/>
        <w:jc w:val="both"/>
        <w:rPr>
          <w:rFonts w:ascii="GHEA Grapalat" w:hAnsi="GHEA Grapalat"/>
          <w:sz w:val="16"/>
        </w:rPr>
      </w:pPr>
      <w:r w:rsidRPr="00AA5BD2">
        <w:rPr>
          <w:rFonts w:ascii="GHEA Grapalat" w:hAnsi="GHEA Grapalat"/>
          <w:sz w:val="16"/>
        </w:rPr>
        <w:t>имя, фамилия</w:t>
      </w:r>
      <w:r w:rsidRPr="00AA5BD2">
        <w:rPr>
          <w:rFonts w:ascii="GHEA Grapalat" w:hAnsi="GHEA Grapalat"/>
          <w:sz w:val="16"/>
        </w:rPr>
        <w:tab/>
        <w:t>подпись</w:t>
      </w:r>
    </w:p>
    <w:p w:rsidR="000D1DEF" w:rsidRPr="00AA5BD2" w:rsidRDefault="000D1DEF" w:rsidP="00DA3A61">
      <w:pPr>
        <w:widowControl w:val="0"/>
        <w:spacing w:after="160" w:line="360" w:lineRule="auto"/>
        <w:jc w:val="right"/>
        <w:rPr>
          <w:rFonts w:ascii="GHEA Grapalat" w:hAnsi="GHEA Grapalat"/>
        </w:rPr>
      </w:pPr>
    </w:p>
    <w:p w:rsidR="00BC48F7" w:rsidRPr="00AA5BD2" w:rsidRDefault="00F637B1" w:rsidP="00F637B1">
      <w:pPr>
        <w:widowControl w:val="0"/>
        <w:spacing w:after="160" w:line="360" w:lineRule="auto"/>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DA3A61">
      <w:pPr>
        <w:widowControl w:val="0"/>
        <w:spacing w:after="160" w:line="360" w:lineRule="auto"/>
        <w:rPr>
          <w:rStyle w:val="af5"/>
          <w:rFonts w:ascii="GHEA Grapalat" w:hAnsi="GHEA Grapalat"/>
        </w:rPr>
      </w:pPr>
      <w:r w:rsidRPr="00C6146A">
        <w:rPr>
          <w:rFonts w:ascii="GHEA Grapalat" w:hAnsi="GHEA Grapalat"/>
        </w:rPr>
        <w:br w:type="page"/>
      </w:r>
    </w:p>
    <w:p w:rsidR="00B2572B" w:rsidRPr="00AA5BD2" w:rsidRDefault="00B2572B" w:rsidP="00DA3A61">
      <w:pPr>
        <w:pStyle w:val="a3"/>
        <w:widowControl w:val="0"/>
        <w:spacing w:after="160"/>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5056B4" w:rsidRPr="003E10CC" w:rsidRDefault="00B2572B" w:rsidP="005056B4">
      <w:pPr>
        <w:pStyle w:val="aa"/>
        <w:widowControl w:val="0"/>
        <w:spacing w:after="160" w:line="360" w:lineRule="auto"/>
        <w:ind w:firstLine="567"/>
        <w:jc w:val="right"/>
        <w:rPr>
          <w:rFonts w:ascii="GHEA Grapalat" w:hAnsi="GHEA Grapalat"/>
        </w:rPr>
      </w:pPr>
      <w:r w:rsidRPr="00AA5BD2">
        <w:rPr>
          <w:rFonts w:ascii="GHEA Grapalat" w:hAnsi="GHEA Grapalat"/>
        </w:rPr>
        <w:t>к Приглашению на запрос котировок</w:t>
      </w:r>
      <w:r w:rsidR="009F5B46" w:rsidRPr="00AA5BD2">
        <w:rPr>
          <w:rFonts w:ascii="GHEA Grapalat" w:hAnsi="GHEA Grapalat" w:cs="Arial"/>
        </w:rPr>
        <w:br/>
      </w:r>
      <w:r w:rsidR="008A4308" w:rsidRPr="00AA5BD2">
        <w:rPr>
          <w:rFonts w:ascii="GHEA Grapalat" w:hAnsi="GHEA Grapalat"/>
        </w:rPr>
        <w:t xml:space="preserve">под кодом </w:t>
      </w:r>
      <w:r w:rsidR="005056B4" w:rsidRPr="003E10CC">
        <w:rPr>
          <w:rFonts w:ascii="GHEA Grapalat" w:hAnsi="GHEA Grapalat"/>
          <w:lang w:val="en-US"/>
        </w:rPr>
        <w:t>AHD</w:t>
      </w:r>
      <w:r w:rsidR="005056B4" w:rsidRPr="003E10CC">
        <w:rPr>
          <w:rFonts w:ascii="GHEA Grapalat" w:hAnsi="GHEA Grapalat"/>
        </w:rPr>
        <w:t>-GHAPDzB-20/1-80</w:t>
      </w:r>
    </w:p>
    <w:p w:rsidR="00B2572B" w:rsidRPr="00AA5BD2" w:rsidRDefault="00B2572B" w:rsidP="009F5B46">
      <w:pPr>
        <w:pStyle w:val="a3"/>
        <w:widowControl w:val="0"/>
        <w:spacing w:after="160"/>
        <w:ind w:firstLine="567"/>
        <w:jc w:val="right"/>
        <w:rPr>
          <w:rFonts w:ascii="GHEA Grapalat" w:hAnsi="GHEA Grapalat" w:cs="Arial"/>
          <w:i w:val="0"/>
          <w:sz w:val="24"/>
          <w:szCs w:val="24"/>
        </w:rPr>
      </w:pP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ИНФОРМАЦИЯ</w:t>
      </w: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val="restart"/>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9F5B46">
            <w:pPr>
              <w:widowControl w:val="0"/>
              <w:spacing w:after="120"/>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024" w:type="dxa"/>
            <w:shd w:val="clear" w:color="auto" w:fill="auto"/>
          </w:tcPr>
          <w:p w:rsidR="00BC48F7" w:rsidRPr="00AA5BD2" w:rsidRDefault="00BC48F7" w:rsidP="009F5B46">
            <w:pPr>
              <w:widowControl w:val="0"/>
              <w:spacing w:after="120"/>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117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1216"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024" w:type="dxa"/>
            <w:shd w:val="clear" w:color="auto" w:fill="auto"/>
          </w:tcPr>
          <w:p w:rsidR="00BC48F7" w:rsidRPr="00AA5BD2" w:rsidRDefault="00BC48F7" w:rsidP="009F5B46">
            <w:pPr>
              <w:widowControl w:val="0"/>
              <w:spacing w:after="120"/>
              <w:jc w:val="center"/>
              <w:rPr>
                <w:rFonts w:ascii="GHEA Grapalat" w:hAnsi="GHEA Grapalat"/>
                <w:sz w:val="20"/>
              </w:rPr>
            </w:pPr>
          </w:p>
        </w:tc>
      </w:tr>
    </w:tbl>
    <w:p w:rsidR="00BC48F7" w:rsidRPr="00AA5BD2" w:rsidRDefault="00BC48F7" w:rsidP="00DA3A61">
      <w:pPr>
        <w:widowControl w:val="0"/>
        <w:spacing w:after="160" w:line="360" w:lineRule="auto"/>
        <w:jc w:val="center"/>
        <w:rPr>
          <w:rFonts w:ascii="GHEA Grapalat" w:hAnsi="GHEA Grapalat"/>
        </w:rPr>
      </w:pPr>
    </w:p>
    <w:p w:rsidR="000D1DEF" w:rsidRPr="00AA5BD2" w:rsidRDefault="000D1DEF" w:rsidP="000D1DEF">
      <w:pPr>
        <w:widowControl w:val="0"/>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0D1DEF">
      <w:pPr>
        <w:widowControl w:val="0"/>
        <w:tabs>
          <w:tab w:val="left" w:pos="11482"/>
        </w:tabs>
        <w:spacing w:after="160" w:line="360" w:lineRule="auto"/>
        <w:ind w:left="3828"/>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2572B" w:rsidRPr="00AA5BD2" w:rsidRDefault="00B2572B" w:rsidP="00DA3A61">
      <w:pPr>
        <w:pStyle w:val="a3"/>
        <w:widowControl w:val="0"/>
        <w:spacing w:after="160"/>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DA3A61">
      <w:pPr>
        <w:widowControl w:val="0"/>
        <w:spacing w:after="160" w:line="360" w:lineRule="auto"/>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5056B4" w:rsidRPr="003E10CC" w:rsidRDefault="00B2572B" w:rsidP="005056B4">
      <w:pPr>
        <w:pStyle w:val="aa"/>
        <w:widowControl w:val="0"/>
        <w:spacing w:after="160" w:line="360" w:lineRule="auto"/>
        <w:ind w:firstLine="567"/>
        <w:jc w:val="right"/>
        <w:rPr>
          <w:rFonts w:ascii="GHEA Grapalat" w:hAnsi="GHEA Grapalat"/>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5056B4" w:rsidRPr="003E10CC">
        <w:rPr>
          <w:rFonts w:ascii="GHEA Grapalat" w:hAnsi="GHEA Grapalat"/>
          <w:lang w:val="en-US"/>
        </w:rPr>
        <w:t>AHD</w:t>
      </w:r>
      <w:r w:rsidR="005056B4" w:rsidRPr="003E10CC">
        <w:rPr>
          <w:rFonts w:ascii="GHEA Grapalat" w:hAnsi="GHEA Grapalat"/>
        </w:rPr>
        <w:t>-GHAPDzB-20/1-80</w:t>
      </w:r>
    </w:p>
    <w:p w:rsidR="00B2572B" w:rsidRPr="00AA5BD2" w:rsidRDefault="00B2572B" w:rsidP="00DA3A61">
      <w:pPr>
        <w:widowControl w:val="0"/>
        <w:spacing w:after="160" w:line="360" w:lineRule="auto"/>
        <w:jc w:val="right"/>
        <w:rPr>
          <w:rFonts w:ascii="GHEA Grapalat" w:hAnsi="GHEA Grapalat" w:cs="GHEA Grapalat"/>
          <w:i/>
        </w:rPr>
      </w:pPr>
    </w:p>
    <w:p w:rsidR="00BC48F7" w:rsidRPr="00AA5BD2" w:rsidRDefault="00BC48F7" w:rsidP="00DA3A61">
      <w:pPr>
        <w:widowControl w:val="0"/>
        <w:spacing w:after="160" w:line="360" w:lineRule="auto"/>
        <w:jc w:val="center"/>
        <w:rPr>
          <w:rFonts w:ascii="GHEA Grapalat" w:hAnsi="GHEA Grapalat" w:cs="GHEA Grapalat"/>
        </w:rPr>
      </w:pPr>
    </w:p>
    <w:p w:rsidR="00924798" w:rsidRPr="00AA5BD2" w:rsidRDefault="00924798" w:rsidP="009F5B46">
      <w:pPr>
        <w:widowControl w:val="0"/>
        <w:spacing w:after="160" w:line="360" w:lineRule="auto"/>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DA3A61">
      <w:pPr>
        <w:widowControl w:val="0"/>
        <w:spacing w:after="160" w:line="360" w:lineRule="auto"/>
        <w:rPr>
          <w:rFonts w:ascii="GHEA Grapalat" w:hAnsi="GHEA Grapalat" w:cs="GHEA Grapalat"/>
          <w:b/>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AA5BD2" w:rsidRDefault="00367A50" w:rsidP="00DA3A61">
            <w:pPr>
              <w:widowControl w:val="0"/>
              <w:spacing w:after="160" w:line="360" w:lineRule="auto"/>
              <w:rPr>
                <w:rFonts w:ascii="GHEA Grapalat" w:hAnsi="GHEA Grapalat" w:cs="GHEA Grapalat"/>
                <w:b/>
                <w:lang w:val="en-US"/>
              </w:rPr>
            </w:pPr>
            <w:r w:rsidRPr="00AA5BD2">
              <w:rPr>
                <w:rFonts w:ascii="GHEA Grapalat" w:hAnsi="GHEA Grapalat"/>
              </w:rPr>
              <w:t>г. Ереван</w:t>
            </w:r>
          </w:p>
        </w:tc>
        <w:tc>
          <w:tcPr>
            <w:tcW w:w="4643" w:type="dxa"/>
          </w:tcPr>
          <w:p w:rsidR="00367A50" w:rsidRPr="00AA5BD2" w:rsidRDefault="00367A50" w:rsidP="00367A50">
            <w:pPr>
              <w:widowControl w:val="0"/>
              <w:spacing w:after="160" w:line="360" w:lineRule="auto"/>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af6"/>
                <w:rFonts w:ascii="GHEA Grapalat" w:hAnsi="GHEA Grapalat"/>
              </w:rPr>
              <w:footnoteReference w:customMarkFollows="1" w:id="22"/>
              <w:sym w:font="Symbol" w:char="F02A"/>
            </w:r>
            <w:r w:rsidR="00F653BC" w:rsidRPr="00AA5BD2">
              <w:rPr>
                <w:rStyle w:val="af6"/>
                <w:rFonts w:ascii="GHEA Grapalat" w:hAnsi="GHEA Grapalat"/>
              </w:rPr>
              <w:sym w:font="Symbol" w:char="F02A"/>
            </w:r>
          </w:p>
        </w:tc>
      </w:tr>
    </w:tbl>
    <w:p w:rsidR="00924798" w:rsidRPr="00AA5BD2" w:rsidRDefault="00924798" w:rsidP="00DA3A61">
      <w:pPr>
        <w:widowControl w:val="0"/>
        <w:spacing w:after="160" w:line="360" w:lineRule="auto"/>
        <w:rPr>
          <w:rFonts w:ascii="GHEA Grapalat" w:hAnsi="GHEA Grapalat" w:cs="GHEA Grapalat"/>
        </w:rPr>
      </w:pPr>
    </w:p>
    <w:p w:rsidR="00367A50" w:rsidRPr="00AA5BD2" w:rsidRDefault="00367A50" w:rsidP="00367A50">
      <w:pPr>
        <w:widowControl w:val="0"/>
        <w:tabs>
          <w:tab w:val="left" w:pos="7088"/>
        </w:tabs>
        <w:rPr>
          <w:rFonts w:ascii="GHEA Grapalat" w:hAnsi="GHEA Grapalat"/>
          <w:lang w:val="en-US"/>
        </w:rPr>
      </w:pPr>
      <w:r w:rsidRPr="00AA5BD2">
        <w:rPr>
          <w:rFonts w:ascii="GHEA Grapalat" w:hAnsi="GHEA Grapalat"/>
        </w:rPr>
        <w:t xml:space="preserve">__________________________________, в лице директора </w:t>
      </w:r>
      <w:proofErr w:type="spellStart"/>
      <w:r w:rsidRPr="00AA5BD2">
        <w:rPr>
          <w:rFonts w:ascii="GHEA Grapalat" w:hAnsi="GHEA Grapalat"/>
        </w:rPr>
        <w:t>Компании____________</w:t>
      </w:r>
      <w:r w:rsidR="00534AFA" w:rsidRPr="00AA5BD2">
        <w:rPr>
          <w:rFonts w:ascii="GHEA Grapalat" w:hAnsi="GHEA Grapalat"/>
        </w:rPr>
        <w:t>_</w:t>
      </w:r>
      <w:proofErr w:type="spellEnd"/>
      <w:r w:rsidR="00534AFA" w:rsidRPr="00AA5BD2">
        <w:rPr>
          <w:rFonts w:ascii="GHEA Grapalat" w:hAnsi="GHEA Grapalat"/>
        </w:rPr>
        <w:t>,</w:t>
      </w:r>
    </w:p>
    <w:p w:rsidR="00534AFA" w:rsidRPr="00AA5BD2" w:rsidRDefault="00534AFA" w:rsidP="00367A50">
      <w:pPr>
        <w:widowControl w:val="0"/>
        <w:tabs>
          <w:tab w:val="left" w:pos="7088"/>
        </w:tabs>
        <w:spacing w:after="160" w:line="360" w:lineRule="auto"/>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DA3A61">
      <w:pPr>
        <w:widowControl w:val="0"/>
        <w:spacing w:after="160" w:line="360" w:lineRule="auto"/>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924798" w:rsidP="00DA3A61">
      <w:pPr>
        <w:widowControl w:val="0"/>
        <w:spacing w:after="160" w:line="360" w:lineRule="auto"/>
        <w:ind w:firstLine="708"/>
        <w:jc w:val="both"/>
        <w:rPr>
          <w:rFonts w:ascii="GHEA Grapalat" w:hAnsi="GHEA Grapalat" w:cs="GHEA Grapalat"/>
        </w:rPr>
      </w:pPr>
    </w:p>
    <w:p w:rsidR="00924798" w:rsidRPr="00AA5BD2" w:rsidRDefault="00367A50" w:rsidP="00367A50">
      <w:pPr>
        <w:widowControl w:val="0"/>
        <w:spacing w:after="160" w:line="360" w:lineRule="auto"/>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924798" w:rsidRPr="00AA5BD2" w:rsidRDefault="00367A50" w:rsidP="00367A50">
      <w:pPr>
        <w:widowControl w:val="0"/>
        <w:tabs>
          <w:tab w:val="left" w:pos="1134"/>
        </w:tabs>
        <w:ind w:firstLine="567"/>
        <w:jc w:val="both"/>
        <w:rPr>
          <w:rFonts w:ascii="GHEA Grapalat" w:hAnsi="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 xml:space="preserve">в </w:t>
      </w:r>
      <w:proofErr w:type="gramStart"/>
      <w:r w:rsidRPr="00AA5BD2">
        <w:rPr>
          <w:rFonts w:ascii="GHEA Grapalat" w:hAnsi="GHEA Grapalat"/>
        </w:rPr>
        <w:t>организованной</w:t>
      </w:r>
      <w:proofErr w:type="gramEnd"/>
      <w:r w:rsidRPr="00AA5BD2">
        <w:rPr>
          <w:rFonts w:ascii="GHEA Grapalat" w:hAnsi="GHEA Grapalat"/>
        </w:rPr>
        <w:t xml:space="preserve"> ___</w:t>
      </w:r>
      <w:r w:rsidR="00924798" w:rsidRPr="00AA5BD2">
        <w:rPr>
          <w:rFonts w:ascii="GHEA Grapalat" w:hAnsi="GHEA Grapalat"/>
        </w:rPr>
        <w:t>______</w:t>
      </w:r>
      <w:r w:rsidRPr="00AA5BD2">
        <w:rPr>
          <w:rFonts w:ascii="GHEA Grapalat" w:hAnsi="GHEA Grapalat"/>
        </w:rPr>
        <w:t>_</w:t>
      </w:r>
      <w:r w:rsidR="00924798" w:rsidRPr="00AA5BD2">
        <w:rPr>
          <w:rFonts w:ascii="GHEA Grapalat" w:hAnsi="GHEA Grapalat"/>
        </w:rPr>
        <w:t xml:space="preserve">_*(далее — Заказчик) </w:t>
      </w:r>
    </w:p>
    <w:p w:rsidR="00924798" w:rsidRPr="00AA5BD2" w:rsidRDefault="00924798" w:rsidP="00367A50">
      <w:pPr>
        <w:widowControl w:val="0"/>
        <w:spacing w:after="160" w:line="360" w:lineRule="auto"/>
        <w:ind w:left="426" w:right="2407"/>
        <w:jc w:val="right"/>
        <w:rPr>
          <w:rFonts w:ascii="GHEA Grapalat" w:hAnsi="GHEA Grapalat" w:cs="GHEA Grapalat"/>
        </w:rPr>
      </w:pPr>
      <w:r w:rsidRPr="00AA5BD2">
        <w:rPr>
          <w:rFonts w:ascii="GHEA Grapalat" w:hAnsi="GHEA Grapalat"/>
          <w:vertAlign w:val="superscript"/>
        </w:rPr>
        <w:t>наименование заказчика</w:t>
      </w:r>
    </w:p>
    <w:p w:rsidR="00924798" w:rsidRPr="00AA5BD2" w:rsidRDefault="00924798" w:rsidP="00367A50">
      <w:pPr>
        <w:widowControl w:val="0"/>
        <w:jc w:val="both"/>
        <w:rPr>
          <w:rFonts w:ascii="GHEA Grapalat" w:hAnsi="GHEA Grapalat" w:cs="GHEA Grapalat"/>
        </w:rPr>
      </w:pPr>
      <w:r w:rsidRPr="00AA5BD2">
        <w:rPr>
          <w:rFonts w:ascii="GHEA Grapalat" w:hAnsi="GHEA Grapalat"/>
        </w:rPr>
        <w:t>процедуре закупок под кодом ____________________________</w:t>
      </w:r>
      <w:r w:rsidR="00367A50" w:rsidRPr="00AA5BD2">
        <w:rPr>
          <w:rFonts w:ascii="GHEA Grapalat" w:hAnsi="GHEA Grapalat"/>
        </w:rPr>
        <w:t>_________________</w:t>
      </w:r>
      <w:r w:rsidRPr="00AA5BD2">
        <w:rPr>
          <w:rFonts w:ascii="GHEA Grapalat" w:hAnsi="GHEA Grapalat"/>
        </w:rPr>
        <w:t>*.</w:t>
      </w:r>
    </w:p>
    <w:p w:rsidR="00924798" w:rsidRPr="00AA5BD2" w:rsidRDefault="00924798" w:rsidP="00367A50">
      <w:pPr>
        <w:widowControl w:val="0"/>
        <w:spacing w:after="160" w:line="360" w:lineRule="auto"/>
        <w:ind w:left="426" w:right="2691"/>
        <w:jc w:val="right"/>
        <w:rPr>
          <w:rFonts w:ascii="GHEA Grapalat" w:hAnsi="GHEA Grapalat" w:cs="GHEA Grapalat"/>
        </w:rPr>
      </w:pPr>
      <w:r w:rsidRPr="00AA5BD2">
        <w:rPr>
          <w:rFonts w:ascii="GHEA Grapalat" w:hAnsi="GHEA Grapalat"/>
          <w:vertAlign w:val="superscript"/>
        </w:rPr>
        <w:t>код процедуры</w:t>
      </w:r>
    </w:p>
    <w:p w:rsidR="00924798" w:rsidRPr="00AA5BD2" w:rsidRDefault="00367A50" w:rsidP="00367A50">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367A50">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 xml:space="preserve">Подписав платежное требование (далее — Требование), </w:t>
      </w:r>
      <w:r w:rsidR="00924798" w:rsidRPr="00AA5BD2">
        <w:rPr>
          <w:rFonts w:ascii="GHEA Grapalat" w:hAnsi="GHEA Grapalat"/>
          <w:color w:val="000000"/>
        </w:rPr>
        <w:lastRenderedPageBreak/>
        <w:t>прилагаемое к настоящему Соглашению о неустойке, Компан</w:t>
      </w:r>
      <w:r w:rsidRPr="00AA5BD2">
        <w:rPr>
          <w:rFonts w:ascii="GHEA Grapalat" w:hAnsi="GHEA Grapalat"/>
          <w:color w:val="000000"/>
        </w:rPr>
        <w:t xml:space="preserve">ия </w:t>
      </w:r>
      <w:proofErr w:type="spellStart"/>
      <w:r w:rsidRPr="00AA5BD2">
        <w:rPr>
          <w:rFonts w:ascii="GHEA Grapalat" w:hAnsi="GHEA Grapalat"/>
          <w:color w:val="000000"/>
        </w:rPr>
        <w:t>безотзывно</w:t>
      </w:r>
      <w:proofErr w:type="spellEnd"/>
      <w:r w:rsidRPr="00AA5BD2">
        <w:rPr>
          <w:rFonts w:ascii="GHEA Grapalat" w:hAnsi="GHEA Grapalat"/>
          <w:color w:val="000000"/>
        </w:rPr>
        <w:t xml:space="preserve"> соглашается, что:</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rPr>
      </w:pPr>
      <w:proofErr w:type="spellStart"/>
      <w:r w:rsidRPr="00AA5BD2">
        <w:rPr>
          <w:rFonts w:ascii="GHEA Grapalat" w:hAnsi="GHEA Grapalat"/>
        </w:rPr>
        <w:t>д</w:t>
      </w:r>
      <w:proofErr w:type="spellEnd"/>
      <w:r w:rsidRPr="00AA5BD2">
        <w:rPr>
          <w:rFonts w:ascii="GHEA Grapalat" w:hAnsi="GHEA Grapalat"/>
        </w:rPr>
        <w:t>)</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1.4.</w:t>
      </w:r>
      <w:r w:rsidRPr="00AA5BD2">
        <w:rPr>
          <w:rFonts w:ascii="GHEA Grapalat" w:hAnsi="GHEA Grapalat"/>
        </w:rPr>
        <w:tab/>
      </w:r>
      <w:r w:rsidR="00924798" w:rsidRPr="00AA5BD2">
        <w:rPr>
          <w:rFonts w:ascii="GHEA Grapalat" w:hAnsi="GHEA Grapalat"/>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00924798" w:rsidRPr="00AA5BD2">
        <w:rPr>
          <w:rFonts w:ascii="GHEA Grapalat" w:hAnsi="GHEA Grapalat"/>
        </w:rPr>
        <w:t>в</w:t>
      </w:r>
      <w:proofErr w:type="gramEnd"/>
      <w:r w:rsidR="00924798" w:rsidRPr="00AA5BD2">
        <w:rPr>
          <w:rFonts w:ascii="GHEA Grapalat" w:hAnsi="GHEA Grapalat"/>
        </w:rPr>
        <w:t xml:space="preserve"> </w:t>
      </w:r>
      <w:proofErr w:type="gramStart"/>
      <w:r w:rsidR="00924798" w:rsidRPr="00AA5BD2">
        <w:rPr>
          <w:rFonts w:ascii="GHEA Grapalat" w:hAnsi="GHEA Grapalat"/>
        </w:rPr>
        <w:t>Банк-плательщик</w:t>
      </w:r>
      <w:proofErr w:type="gramEnd"/>
      <w:r w:rsidR="00924798" w:rsidRPr="00AA5BD2">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00924798" w:rsidRPr="00AA5BD2">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924798" w:rsidRPr="00AA5BD2" w:rsidRDefault="00F653BC" w:rsidP="00F653BC">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 xml:space="preserve">Заказчик может представить </w:t>
      </w:r>
      <w:proofErr w:type="gramStart"/>
      <w:r w:rsidR="00924798" w:rsidRPr="00AA5BD2">
        <w:rPr>
          <w:rFonts w:ascii="GHEA Grapalat" w:hAnsi="GHEA Grapalat"/>
          <w:color w:val="000000"/>
        </w:rPr>
        <w:t>в</w:t>
      </w:r>
      <w:proofErr w:type="gramEnd"/>
      <w:r w:rsidR="00924798" w:rsidRPr="00AA5BD2">
        <w:rPr>
          <w:rFonts w:ascii="GHEA Grapalat" w:hAnsi="GHEA Grapalat"/>
          <w:color w:val="000000"/>
        </w:rPr>
        <w:t xml:space="preserve"> </w:t>
      </w:r>
      <w:proofErr w:type="gramStart"/>
      <w:r w:rsidR="00924798" w:rsidRPr="00AA5BD2">
        <w:rPr>
          <w:rFonts w:ascii="GHEA Grapalat" w:hAnsi="GHEA Grapalat"/>
          <w:color w:val="000000"/>
        </w:rPr>
        <w:t>Банк-плательщик</w:t>
      </w:r>
      <w:proofErr w:type="gramEnd"/>
      <w:r w:rsidR="00924798" w:rsidRPr="00AA5BD2">
        <w:rPr>
          <w:rFonts w:ascii="GHEA Grapalat" w:hAnsi="GHEA Grapalat"/>
          <w:color w:val="000000"/>
        </w:rPr>
        <w:t xml:space="preserve"> иные дополнительные документы.</w:t>
      </w:r>
    </w:p>
    <w:p w:rsidR="00924798" w:rsidRPr="00AA5BD2" w:rsidRDefault="00F653BC"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lastRenderedPageBreak/>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924798" w:rsidRPr="00AA5BD2">
        <w:rPr>
          <w:rFonts w:ascii="GHEA Grapalat" w:hAnsi="GHEA Grapalat"/>
        </w:rPr>
        <w:t>Репортинг</w:t>
      </w:r>
      <w:proofErr w:type="spellEnd"/>
      <w:r w:rsidR="00924798" w:rsidRPr="00AA5BD2">
        <w:rPr>
          <w:rFonts w:ascii="GHEA Grapalat" w:hAnsi="GHEA Grapalat"/>
        </w:rPr>
        <w:t>" (Кредитное бюро) сведения о Компании в связи с неуплатой.</w:t>
      </w:r>
    </w:p>
    <w:p w:rsidR="00924798" w:rsidRPr="00AA5BD2" w:rsidRDefault="00924798" w:rsidP="00DA3A61">
      <w:pPr>
        <w:widowControl w:val="0"/>
        <w:spacing w:after="160" w:line="360" w:lineRule="auto"/>
        <w:jc w:val="both"/>
        <w:rPr>
          <w:rFonts w:ascii="GHEA Grapalat" w:hAnsi="GHEA Grapalat" w:cs="GHEA Grapalat"/>
        </w:rPr>
      </w:pPr>
    </w:p>
    <w:p w:rsidR="00924798" w:rsidRPr="00AA5BD2" w:rsidRDefault="00F653BC" w:rsidP="00F653BC">
      <w:pPr>
        <w:widowControl w:val="0"/>
        <w:spacing w:after="160" w:line="360" w:lineRule="auto"/>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proofErr w:type="gramStart"/>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roofErr w:type="gramEnd"/>
    </w:p>
    <w:p w:rsidR="00924798" w:rsidRPr="00AA5BD2" w:rsidRDefault="00924798" w:rsidP="00F653BC">
      <w:pPr>
        <w:widowControl w:val="0"/>
        <w:tabs>
          <w:tab w:val="left" w:pos="1134"/>
        </w:tabs>
        <w:spacing w:after="160" w:line="360" w:lineRule="auto"/>
        <w:ind w:firstLine="567"/>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 xml:space="preserve">е Требование </w:t>
      </w:r>
      <w:proofErr w:type="gramStart"/>
      <w:r w:rsidR="00F653BC" w:rsidRPr="00AA5BD2">
        <w:rPr>
          <w:rFonts w:ascii="GHEA Grapalat" w:hAnsi="GHEA Grapalat"/>
        </w:rPr>
        <w:t>в</w:t>
      </w:r>
      <w:proofErr w:type="gramEnd"/>
      <w:r w:rsidR="00F653BC" w:rsidRPr="00AA5BD2">
        <w:rPr>
          <w:rFonts w:ascii="GHEA Grapalat" w:hAnsi="GHEA Grapalat"/>
        </w:rPr>
        <w:t xml:space="preserve"> Банк-плательщик:</w:t>
      </w:r>
    </w:p>
    <w:p w:rsidR="00F653BC" w:rsidRPr="00AA5BD2" w:rsidRDefault="00F653BC" w:rsidP="00F653BC">
      <w:pPr>
        <w:widowControl w:val="0"/>
        <w:tabs>
          <w:tab w:val="left" w:pos="1134"/>
        </w:tabs>
        <w:spacing w:after="160" w:line="360" w:lineRule="auto"/>
        <w:ind w:firstLine="567"/>
        <w:jc w:val="both"/>
        <w:rPr>
          <w:rFonts w:ascii="GHEA Grapalat" w:hAnsi="GHEA Grapalat" w:cs="GHEA Grapalat"/>
        </w:rPr>
      </w:pPr>
    </w:p>
    <w:p w:rsidR="00924798" w:rsidRPr="00AA5BD2" w:rsidRDefault="00924798" w:rsidP="00F653B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F653BC">
      <w:pPr>
        <w:widowControl w:val="0"/>
        <w:tabs>
          <w:tab w:val="left" w:pos="1276"/>
        </w:tabs>
        <w:spacing w:after="160" w:line="360" w:lineRule="auto"/>
        <w:ind w:firstLine="567"/>
        <w:jc w:val="both"/>
        <w:rPr>
          <w:rFonts w:ascii="GHEA Grapalat" w:hAnsi="GHEA Grapalat" w:cs="GHEA Grapalat"/>
        </w:rPr>
      </w:pPr>
      <w:r w:rsidRPr="00AA5BD2">
        <w:rPr>
          <w:rFonts w:ascii="GHEA Grapalat" w:hAnsi="GHEA Grapalat"/>
        </w:rPr>
        <w:t>2.2.2.</w:t>
      </w:r>
      <w:r w:rsidR="00F653BC" w:rsidRPr="00AA5BD2">
        <w:rPr>
          <w:rFonts w:ascii="GHEA Grapalat" w:hAnsi="GHEA Grapalat"/>
        </w:rPr>
        <w:tab/>
      </w:r>
      <w:r w:rsidRPr="00AA5BD2">
        <w:rPr>
          <w:rFonts w:ascii="GHEA Grapalat" w:hAnsi="GHEA Grapalat"/>
        </w:rPr>
        <w:t xml:space="preserve">Компания подтверждает, что настоящее Соглашение о неустойке и прилагаемое Требование надлежащим образом </w:t>
      </w:r>
      <w:proofErr w:type="gramStart"/>
      <w:r w:rsidRPr="00AA5BD2">
        <w:rPr>
          <w:rFonts w:ascii="GHEA Grapalat" w:hAnsi="GHEA Grapalat"/>
        </w:rPr>
        <w:t>подписаны</w:t>
      </w:r>
      <w:proofErr w:type="gramEnd"/>
      <w:r w:rsidRPr="00AA5BD2">
        <w:rPr>
          <w:rFonts w:ascii="GHEA Grapalat" w:hAnsi="GHEA Grapalat"/>
        </w:rPr>
        <w:t xml:space="preserve"> уполномоченным Компанией лицом.</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w:t>
      </w:r>
      <w:r w:rsidRPr="00AA5BD2">
        <w:rPr>
          <w:rFonts w:ascii="GHEA Grapalat" w:hAnsi="GHEA Grapalat"/>
        </w:rPr>
        <w:lastRenderedPageBreak/>
        <w:t>судебном порядке.</w:t>
      </w:r>
    </w:p>
    <w:p w:rsidR="00924798" w:rsidRPr="00AA5BD2" w:rsidRDefault="00924798" w:rsidP="00DA3A61">
      <w:pPr>
        <w:widowControl w:val="0"/>
        <w:spacing w:after="160" w:line="360" w:lineRule="auto"/>
        <w:ind w:firstLine="567"/>
        <w:jc w:val="both"/>
        <w:rPr>
          <w:rFonts w:ascii="GHEA Grapalat" w:hAnsi="GHEA Grapalat" w:cs="GHEA Grapalat"/>
        </w:rPr>
      </w:pPr>
    </w:p>
    <w:p w:rsidR="00924798" w:rsidRPr="00AA5BD2" w:rsidRDefault="00924798" w:rsidP="00DA3A61">
      <w:pPr>
        <w:widowControl w:val="0"/>
        <w:spacing w:after="160" w:line="360" w:lineRule="auto"/>
        <w:ind w:firstLine="567"/>
        <w:jc w:val="center"/>
        <w:rPr>
          <w:rFonts w:ascii="GHEA Grapalat" w:hAnsi="GHEA Grapalat" w:cs="GHEA Grapalat"/>
        </w:rPr>
      </w:pPr>
      <w:r w:rsidRPr="00AA5BD2">
        <w:rPr>
          <w:rFonts w:ascii="GHEA Grapalat" w:hAnsi="GHEA Grapalat"/>
          <w:b/>
        </w:rPr>
        <w:t>3. Адрес, банковские реквизиты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DA3A61">
      <w:pPr>
        <w:widowControl w:val="0"/>
        <w:spacing w:after="160" w:line="360" w:lineRule="auto"/>
        <w:jc w:val="both"/>
        <w:rPr>
          <w:rFonts w:ascii="GHEA Grapalat" w:hAnsi="GHEA Grapalat"/>
        </w:rPr>
      </w:pPr>
    </w:p>
    <w:p w:rsidR="00924798" w:rsidRPr="00AA5BD2" w:rsidRDefault="00924798" w:rsidP="00DA3A61">
      <w:pPr>
        <w:widowControl w:val="0"/>
        <w:spacing w:after="160" w:line="360" w:lineRule="auto"/>
        <w:jc w:val="both"/>
        <w:rPr>
          <w:rFonts w:ascii="GHEA Grapalat" w:hAnsi="GHEA Grapalat"/>
        </w:rPr>
      </w:pPr>
      <w:r w:rsidRPr="00AA5BD2">
        <w:rPr>
          <w:rFonts w:ascii="GHEA Grapalat" w:hAnsi="GHEA Grapalat"/>
        </w:rPr>
        <w:t>М. П.</w:t>
      </w:r>
    </w:p>
    <w:p w:rsidR="00924798" w:rsidRPr="00AA5BD2" w:rsidRDefault="00924798" w:rsidP="00DA3A61">
      <w:pPr>
        <w:widowControl w:val="0"/>
        <w:spacing w:after="160" w:line="360" w:lineRule="auto"/>
        <w:jc w:val="both"/>
        <w:rPr>
          <w:rFonts w:ascii="GHEA Grapalat" w:hAnsi="GHEA Grapalat"/>
        </w:rPr>
      </w:pPr>
    </w:p>
    <w:p w:rsidR="00924798" w:rsidRPr="00AA5BD2" w:rsidRDefault="00924798" w:rsidP="00DA3A61">
      <w:pPr>
        <w:widowControl w:val="0"/>
        <w:spacing w:after="160" w:line="360" w:lineRule="auto"/>
        <w:jc w:val="both"/>
        <w:rPr>
          <w:rFonts w:ascii="GHEA Grapalat" w:hAnsi="GHEA Grapalat"/>
        </w:rPr>
      </w:pPr>
      <w:r w:rsidRPr="00AA5BD2">
        <w:rPr>
          <w:rFonts w:ascii="GHEA Grapalat" w:hAnsi="GHEA Grapalat"/>
        </w:rPr>
        <w:t>День/месяц/год</w:t>
      </w:r>
    </w:p>
    <w:p w:rsidR="00924798" w:rsidRPr="00AA5BD2" w:rsidRDefault="00924798" w:rsidP="00DA3A61">
      <w:pPr>
        <w:widowControl w:val="0"/>
        <w:tabs>
          <w:tab w:val="left" w:pos="540"/>
        </w:tabs>
        <w:autoSpaceDE w:val="0"/>
        <w:autoSpaceDN w:val="0"/>
        <w:adjustRightInd w:val="0"/>
        <w:spacing w:after="160" w:line="360" w:lineRule="auto"/>
        <w:jc w:val="both"/>
        <w:rPr>
          <w:rFonts w:ascii="GHEA Grapalat" w:hAnsi="GHEA Grapalat" w:cs="Sylfaen"/>
          <w:i/>
          <w:lang w:val="en-US"/>
        </w:rPr>
      </w:pPr>
    </w:p>
    <w:p w:rsidR="00F653BC" w:rsidRPr="00AA5BD2" w:rsidRDefault="00F653BC">
      <w:pPr>
        <w:rPr>
          <w:rFonts w:ascii="GHEA Grapalat" w:hAnsi="GHEA Grapalat" w:cs="Sylfaen"/>
          <w:i/>
          <w:lang w:val="en-US"/>
        </w:rPr>
      </w:pPr>
      <w:r w:rsidRPr="00AA5BD2">
        <w:rPr>
          <w:rFonts w:ascii="GHEA Grapalat" w:hAnsi="GHEA Grapalat" w:cs="Sylfaen"/>
          <w:i/>
          <w:lang w:val="en-US"/>
        </w:rPr>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7670E7">
            <w:pPr>
              <w:widowControl w:val="0"/>
              <w:spacing w:after="120"/>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af6"/>
                <w:rFonts w:ascii="GHEA Grapalat" w:hAnsi="GHEA Grapalat"/>
                <w:b/>
                <w:sz w:val="20"/>
                <w:szCs w:val="20"/>
              </w:rPr>
              <w:footnoteReference w:customMarkFollows="1" w:id="23"/>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spacing w:after="120"/>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proofErr w:type="gramStart"/>
            <w:r w:rsidRPr="00AA5BD2">
              <w:rPr>
                <w:rFonts w:ascii="GHEA Grapalat" w:hAnsi="GHEA Grapalat"/>
                <w:sz w:val="20"/>
                <w:szCs w:val="20"/>
              </w:rPr>
              <w:t>Наименование или имя, фамилия плательщика (Компания:</w:t>
            </w:r>
            <w:proofErr w:type="gramEnd"/>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9.</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бенефициара: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10.</w:t>
            </w:r>
            <w:r w:rsidR="00F653BC" w:rsidRPr="00AA5BD2">
              <w:rPr>
                <w:rFonts w:ascii="GHEA Grapalat" w:hAnsi="GHEA Grapalat"/>
                <w:sz w:val="20"/>
                <w:szCs w:val="20"/>
                <w:lang w:val="en-US"/>
              </w:rPr>
              <w:tab/>
            </w:r>
            <w:r w:rsidRPr="00AA5BD2">
              <w:rPr>
                <w:rFonts w:ascii="GHEA Grapalat" w:hAnsi="GHEA Grapalat"/>
                <w:sz w:val="20"/>
                <w:szCs w:val="20"/>
              </w:rPr>
              <w:t>НЗОУ бенефициара (не заполняется)</w:t>
            </w:r>
          </w:p>
        </w:tc>
      </w:tr>
      <w:tr w:rsidR="00290C5B" w:rsidRPr="00AA5BD2"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915CFE">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11.</w:t>
            </w:r>
            <w:r w:rsidRPr="00AA5BD2">
              <w:rPr>
                <w:rFonts w:ascii="GHEA Grapalat" w:hAnsi="GHEA Grapalat"/>
                <w:sz w:val="20"/>
                <w:szCs w:val="20"/>
              </w:rPr>
              <w:tab/>
              <w:t>УНН бенефициара:</w:t>
            </w:r>
            <w:r>
              <w:rPr>
                <w:rFonts w:ascii="GHEA Grapalat" w:hAnsi="GHEA Grapalat" w:cs="Arial"/>
                <w:sz w:val="20"/>
                <w:szCs w:val="20"/>
              </w:rPr>
              <w:t xml:space="preserve"> 03804133</w:t>
            </w:r>
          </w:p>
        </w:tc>
      </w:tr>
      <w:tr w:rsidR="00290C5B"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F03301" w:rsidRDefault="00290C5B" w:rsidP="00915CFE">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12.</w:t>
            </w:r>
            <w:r w:rsidRPr="00AA5BD2">
              <w:rPr>
                <w:rFonts w:ascii="GHEA Grapalat" w:hAnsi="GHEA Grapalat"/>
                <w:sz w:val="20"/>
                <w:szCs w:val="20"/>
              </w:rPr>
              <w:tab/>
              <w:t>Обслуживающая бенефициара Финансовая организация (банк):</w:t>
            </w:r>
            <w:r w:rsidRPr="00F03301">
              <w:rPr>
                <w:rFonts w:ascii="GHEA Grapalat" w:hAnsi="GHEA Grapalat"/>
                <w:sz w:val="20"/>
                <w:szCs w:val="20"/>
              </w:rPr>
              <w:t xml:space="preserve"> Центральное казначейство Минфин РА</w:t>
            </w:r>
          </w:p>
        </w:tc>
      </w:tr>
      <w:tr w:rsidR="00290C5B"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F03301" w:rsidRDefault="00290C5B" w:rsidP="00915CFE">
            <w:pPr>
              <w:widowControl w:val="0"/>
              <w:tabs>
                <w:tab w:val="left" w:pos="307"/>
              </w:tabs>
              <w:autoSpaceDE w:val="0"/>
              <w:autoSpaceDN w:val="0"/>
              <w:adjustRightInd w:val="0"/>
              <w:spacing w:after="120"/>
              <w:rPr>
                <w:rFonts w:ascii="GHEA Grapalat" w:hAnsi="GHEA Grapalat" w:cs="Arial"/>
                <w:sz w:val="20"/>
                <w:szCs w:val="20"/>
                <w:lang w:val="en-US"/>
              </w:rPr>
            </w:pPr>
            <w:r w:rsidRPr="00AA5BD2">
              <w:rPr>
                <w:rFonts w:ascii="GHEA Grapalat" w:hAnsi="GHEA Grapalat"/>
                <w:sz w:val="20"/>
                <w:szCs w:val="20"/>
              </w:rPr>
              <w:t>13.</w:t>
            </w:r>
            <w:r w:rsidRPr="00AA5BD2">
              <w:rPr>
                <w:rFonts w:ascii="GHEA Grapalat" w:hAnsi="GHEA Grapalat"/>
                <w:sz w:val="20"/>
                <w:szCs w:val="20"/>
                <w:lang w:val="en-US"/>
              </w:rPr>
              <w:tab/>
            </w:r>
            <w:r w:rsidRPr="00AA5BD2">
              <w:rPr>
                <w:rFonts w:ascii="GHEA Grapalat" w:hAnsi="GHEA Grapalat"/>
                <w:sz w:val="20"/>
                <w:szCs w:val="20"/>
              </w:rPr>
              <w:t>Номер счета бенефициара (</w:t>
            </w:r>
            <w:proofErr w:type="spellStart"/>
            <w:r w:rsidRPr="00AA5BD2">
              <w:rPr>
                <w:rFonts w:ascii="GHEA Grapalat" w:hAnsi="GHEA Grapalat"/>
                <w:sz w:val="20"/>
                <w:szCs w:val="20"/>
              </w:rPr>
              <w:t>сч.№</w:t>
            </w:r>
            <w:proofErr w:type="spellEnd"/>
            <w:r w:rsidRPr="00AA5BD2">
              <w:rPr>
                <w:rFonts w:ascii="GHEA Grapalat" w:hAnsi="GHEA Grapalat"/>
                <w:sz w:val="20"/>
                <w:szCs w:val="20"/>
              </w:rPr>
              <w:t>)</w:t>
            </w:r>
            <w:r>
              <w:rPr>
                <w:rFonts w:ascii="GHEA Grapalat" w:hAnsi="GHEA Grapalat"/>
                <w:sz w:val="20"/>
                <w:szCs w:val="20"/>
                <w:lang w:val="en-US"/>
              </w:rPr>
              <w:t xml:space="preserve"> </w:t>
            </w:r>
            <w:r>
              <w:rPr>
                <w:rFonts w:ascii="GHEA Grapalat" w:hAnsi="GHEA Grapalat" w:cs="Arial"/>
                <w:sz w:val="20"/>
                <w:szCs w:val="20"/>
              </w:rPr>
              <w:t>900438000284</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14.</w:t>
            </w:r>
            <w:r w:rsidRPr="00AA5BD2">
              <w:rPr>
                <w:rFonts w:ascii="GHEA Grapalat" w:hAnsi="GHEA Grapalat"/>
                <w:sz w:val="20"/>
                <w:szCs w:val="20"/>
              </w:rPr>
              <w:tab/>
              <w:t>Сумма (цифрами и прописью):</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15.</w:t>
            </w:r>
            <w:r w:rsidRPr="00AA5BD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16.</w:t>
            </w:r>
            <w:r w:rsidRPr="00AA5BD2">
              <w:rPr>
                <w:rFonts w:ascii="GHEA Grapalat" w:hAnsi="GHEA Grapalat"/>
                <w:sz w:val="20"/>
                <w:szCs w:val="20"/>
              </w:rPr>
              <w:tab/>
              <w:t>Валюта (прописью и по коду):</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17.</w:t>
            </w:r>
            <w:r w:rsidRPr="00AA5BD2">
              <w:rPr>
                <w:rFonts w:ascii="GHEA Grapalat" w:hAnsi="GHEA Grapalat"/>
                <w:sz w:val="20"/>
                <w:szCs w:val="20"/>
              </w:rPr>
              <w:tab/>
              <w:t>Цель сделки (уплаты): (для обеспечения исполнения договора)</w:t>
            </w:r>
          </w:p>
        </w:tc>
      </w:tr>
      <w:tr w:rsidR="00290C5B"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18.</w:t>
            </w:r>
            <w:r w:rsidRPr="00AA5BD2">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90C5B"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290C5B" w:rsidRPr="00AA5BD2" w:rsidRDefault="00290C5B" w:rsidP="00F653BC">
            <w:pPr>
              <w:widowControl w:val="0"/>
              <w:spacing w:after="120"/>
              <w:rPr>
                <w:rFonts w:ascii="GHEA Grapalat" w:hAnsi="GHEA Grapalat" w:cs="Arial"/>
                <w:sz w:val="20"/>
                <w:szCs w:val="20"/>
              </w:rPr>
            </w:pPr>
          </w:p>
        </w:tc>
      </w:tr>
      <w:tr w:rsidR="00290C5B"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19.</w:t>
            </w:r>
            <w:r w:rsidRPr="00AA5BD2">
              <w:rPr>
                <w:rFonts w:ascii="GHEA Grapalat" w:hAnsi="GHEA Grapalat"/>
                <w:sz w:val="20"/>
                <w:szCs w:val="20"/>
              </w:rPr>
              <w:tab/>
              <w:t>Условия оплаты: &lt;акцептованный платеж&gt;</w:t>
            </w:r>
          </w:p>
        </w:tc>
      </w:tr>
      <w:tr w:rsidR="00290C5B"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lang w:val="en-US"/>
              </w:rPr>
            </w:pPr>
            <w:r w:rsidRPr="00AA5BD2">
              <w:rPr>
                <w:rFonts w:ascii="GHEA Grapalat" w:hAnsi="GHEA Grapalat"/>
                <w:sz w:val="20"/>
                <w:szCs w:val="20"/>
              </w:rPr>
              <w:t>20.</w:t>
            </w:r>
            <w:r w:rsidRPr="00AA5BD2">
              <w:rPr>
                <w:rFonts w:ascii="GHEA Grapalat" w:hAnsi="GHEA Grapalat"/>
                <w:sz w:val="20"/>
                <w:szCs w:val="20"/>
              </w:rPr>
              <w:tab/>
              <w:t>Количество прилагаемых страниц: --- страниц</w:t>
            </w:r>
          </w:p>
        </w:tc>
      </w:tr>
      <w:tr w:rsidR="00290C5B"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22.а.</w:t>
            </w:r>
            <w:r w:rsidRPr="00AA5BD2">
              <w:rPr>
                <w:rFonts w:ascii="GHEA Grapalat" w:hAnsi="GHEA Grapalat"/>
                <w:sz w:val="20"/>
                <w:szCs w:val="20"/>
              </w:rPr>
              <w:tab/>
              <w:t>Подписи бенефициара</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rPr>
                <w:rFonts w:ascii="GHEA Grapalat" w:hAnsi="GHEA Grapalat" w:cs="Sylfaen"/>
                <w:sz w:val="20"/>
                <w:szCs w:val="20"/>
              </w:rPr>
            </w:pPr>
            <w:r w:rsidRPr="00AA5BD2">
              <w:rPr>
                <w:rFonts w:ascii="GHEA Grapalat" w:hAnsi="GHEA Grapalat"/>
                <w:sz w:val="20"/>
                <w:szCs w:val="20"/>
              </w:rPr>
              <w:t>22.б.</w:t>
            </w: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21.а.</w:t>
            </w:r>
            <w:r w:rsidRPr="00AA5BD2">
              <w:rPr>
                <w:rFonts w:ascii="GHEA Grapalat" w:hAnsi="GHEA Grapalat"/>
                <w:sz w:val="20"/>
                <w:szCs w:val="20"/>
              </w:rPr>
              <w:tab/>
              <w:t>Подписи плательщика:</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Tahoma"/>
                <w:color w:val="000000"/>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rPr>
                <w:rFonts w:ascii="GHEA Grapalat" w:hAnsi="GHEA Grapalat"/>
                <w:sz w:val="20"/>
                <w:szCs w:val="20"/>
              </w:rPr>
            </w:pPr>
            <w:r w:rsidRPr="00AA5BD2">
              <w:rPr>
                <w:rFonts w:ascii="GHEA Grapalat" w:hAnsi="GHEA Grapalat"/>
                <w:sz w:val="20"/>
                <w:szCs w:val="20"/>
              </w:rPr>
              <w:t>21.б.</w:t>
            </w: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sz w:val="20"/>
                <w:szCs w:val="20"/>
              </w:rPr>
              <w:t>М. П.</w:t>
            </w:r>
          </w:p>
        </w:tc>
      </w:tr>
      <w:tr w:rsidR="00290C5B"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290C5B" w:rsidRPr="00AA5BD2" w:rsidRDefault="00290C5B" w:rsidP="00F653BC">
            <w:pPr>
              <w:widowControl w:val="0"/>
              <w:tabs>
                <w:tab w:val="left" w:pos="280"/>
              </w:tabs>
              <w:spacing w:after="120"/>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Pr="00AA5BD2">
              <w:rPr>
                <w:rFonts w:ascii="GHEA Grapalat" w:hAnsi="GHEA Grapalat"/>
                <w:color w:val="000000"/>
                <w:sz w:val="20"/>
                <w:szCs w:val="20"/>
              </w:rPr>
              <w:tab/>
              <w:t xml:space="preserve">Обслуживающая бенефициара финансовая организация </w:t>
            </w:r>
          </w:p>
          <w:p w:rsidR="00290C5B" w:rsidRPr="00AA5BD2" w:rsidRDefault="00290C5B" w:rsidP="00F653BC">
            <w:pPr>
              <w:widowControl w:val="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ind w:right="867"/>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290C5B" w:rsidRPr="00AA5BD2" w:rsidRDefault="00290C5B" w:rsidP="00F653BC">
            <w:pPr>
              <w:widowControl w:val="0"/>
              <w:tabs>
                <w:tab w:val="left" w:pos="376"/>
              </w:tabs>
              <w:autoSpaceDE w:val="0"/>
              <w:autoSpaceDN w:val="0"/>
              <w:adjustRightInd w:val="0"/>
              <w:spacing w:after="120"/>
              <w:rPr>
                <w:rFonts w:ascii="GHEA Grapalat" w:hAnsi="GHEA Grapalat" w:cs="Tahoma"/>
                <w:color w:val="000000"/>
                <w:sz w:val="20"/>
                <w:szCs w:val="20"/>
              </w:rPr>
            </w:pPr>
            <w:r w:rsidRPr="00AA5BD2">
              <w:rPr>
                <w:rFonts w:ascii="GHEA Grapalat" w:hAnsi="GHEA Grapalat"/>
                <w:color w:val="000000"/>
                <w:sz w:val="20"/>
                <w:szCs w:val="20"/>
              </w:rPr>
              <w:t>23.а.</w:t>
            </w:r>
            <w:r w:rsidRPr="00AA5BD2">
              <w:rPr>
                <w:rFonts w:ascii="GHEA Grapalat" w:hAnsi="GHEA Grapalat"/>
                <w:color w:val="000000"/>
                <w:sz w:val="20"/>
                <w:szCs w:val="20"/>
              </w:rPr>
              <w:tab/>
              <w:t xml:space="preserve">Обслуживающая плательщика финансовая организация </w:t>
            </w:r>
          </w:p>
          <w:p w:rsidR="00290C5B" w:rsidRPr="00AA5BD2" w:rsidRDefault="00290C5B" w:rsidP="00F653BC">
            <w:pPr>
              <w:widowControl w:val="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ind w:right="703"/>
              <w:jc w:val="right"/>
              <w:rPr>
                <w:rFonts w:ascii="GHEA Grapalat" w:hAnsi="GHEA Grapalat" w:cs="Sylfaen"/>
                <w:sz w:val="20"/>
                <w:szCs w:val="20"/>
                <w:lang w:val="en-US"/>
              </w:rPr>
            </w:pPr>
            <w:r w:rsidRPr="00AA5BD2">
              <w:rPr>
                <w:rFonts w:ascii="GHEA Grapalat" w:hAnsi="GHEA Grapalat"/>
                <w:sz w:val="16"/>
                <w:szCs w:val="20"/>
              </w:rPr>
              <w:t>/подпись/</w:t>
            </w:r>
          </w:p>
        </w:tc>
      </w:tr>
      <w:tr w:rsidR="00290C5B"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290C5B" w:rsidRPr="00AA5BD2" w:rsidRDefault="00290C5B" w:rsidP="00F653BC">
            <w:pPr>
              <w:widowControl w:val="0"/>
              <w:tabs>
                <w:tab w:val="left" w:pos="456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t>М. П.</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tabs>
                <w:tab w:val="left" w:pos="3682"/>
              </w:tabs>
              <w:spacing w:after="120"/>
              <w:rPr>
                <w:rFonts w:ascii="GHEA Grapalat" w:hAnsi="GHEA Grapalat" w:cs="Sylfaen"/>
                <w:sz w:val="20"/>
                <w:szCs w:val="20"/>
              </w:rPr>
            </w:pPr>
            <w:r w:rsidRPr="00AA5BD2">
              <w:rPr>
                <w:rFonts w:ascii="GHEA Grapalat" w:hAnsi="GHEA Grapalat"/>
                <w:sz w:val="20"/>
                <w:szCs w:val="20"/>
              </w:rPr>
              <w:t>24.в</w:t>
            </w:r>
            <w:r w:rsidRPr="00AA5BD2">
              <w:rPr>
                <w:rFonts w:ascii="GHEA Grapalat" w:hAnsi="GHEA Grapalat"/>
                <w:sz w:val="20"/>
                <w:szCs w:val="20"/>
              </w:rPr>
              <w:tab/>
              <w:t xml:space="preserve">"___" ___ 20___ г. </w:t>
            </w:r>
          </w:p>
        </w:tc>
        <w:tc>
          <w:tcPr>
            <w:tcW w:w="5364" w:type="dxa"/>
            <w:tcBorders>
              <w:top w:val="nil"/>
              <w:left w:val="nil"/>
              <w:bottom w:val="single" w:sz="4" w:space="0" w:color="auto"/>
              <w:right w:val="single" w:sz="4" w:space="0" w:color="auto"/>
            </w:tcBorders>
            <w:noWrap/>
          </w:tcPr>
          <w:p w:rsidR="00290C5B" w:rsidRPr="00AA5BD2" w:rsidRDefault="00290C5B" w:rsidP="00F653BC">
            <w:pPr>
              <w:widowControl w:val="0"/>
              <w:tabs>
                <w:tab w:val="left" w:pos="458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23.б.</w:t>
            </w:r>
            <w:r w:rsidRPr="00AA5BD2">
              <w:rPr>
                <w:rFonts w:ascii="GHEA Grapalat" w:hAnsi="GHEA Grapalat"/>
                <w:sz w:val="20"/>
                <w:szCs w:val="20"/>
              </w:rPr>
              <w:tab/>
              <w:t xml:space="preserve">М. П. </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tabs>
                <w:tab w:val="left" w:pos="1610"/>
              </w:tabs>
              <w:spacing w:after="120"/>
              <w:rPr>
                <w:rFonts w:ascii="GHEA Grapalat" w:hAnsi="GHEA Grapalat" w:cs="Sylfaen"/>
                <w:color w:val="000000"/>
                <w:sz w:val="20"/>
                <w:szCs w:val="20"/>
              </w:rPr>
            </w:pPr>
            <w:r w:rsidRPr="00AA5BD2">
              <w:rPr>
                <w:rFonts w:ascii="GHEA Grapalat" w:hAnsi="GHEA Grapalat"/>
                <w:sz w:val="20"/>
                <w:szCs w:val="20"/>
              </w:rPr>
              <w:t>23.</w:t>
            </w:r>
            <w:proofErr w:type="gramStart"/>
            <w:r w:rsidRPr="00AA5BD2">
              <w:rPr>
                <w:rFonts w:ascii="GHEA Grapalat" w:hAnsi="GHEA Grapalat"/>
                <w:sz w:val="20"/>
                <w:szCs w:val="20"/>
              </w:rPr>
              <w:t>в</w:t>
            </w:r>
            <w:proofErr w:type="gramEnd"/>
            <w:r w:rsidRPr="00AA5BD2">
              <w:rPr>
                <w:rFonts w:ascii="GHEA Grapalat" w:hAnsi="GHEA Grapalat"/>
                <w:sz w:val="20"/>
                <w:szCs w:val="20"/>
              </w:rPr>
              <w:tab/>
            </w:r>
            <w:proofErr w:type="gramStart"/>
            <w:r w:rsidRPr="00AA5BD2">
              <w:rPr>
                <w:rFonts w:ascii="GHEA Grapalat" w:hAnsi="GHEA Grapalat"/>
                <w:sz w:val="20"/>
                <w:szCs w:val="20"/>
              </w:rPr>
              <w:t>Дата</w:t>
            </w:r>
            <w:proofErr w:type="gramEnd"/>
            <w:r w:rsidRPr="00AA5BD2">
              <w:rPr>
                <w:rFonts w:ascii="GHEA Grapalat" w:hAnsi="GHEA Grapalat"/>
                <w:sz w:val="20"/>
                <w:szCs w:val="20"/>
              </w:rPr>
              <w:t xml:space="preserve"> исполнения: "___" ___ 20___г.</w:t>
            </w:r>
          </w:p>
        </w:tc>
      </w:tr>
    </w:tbl>
    <w:p w:rsidR="00924798" w:rsidRPr="00AA5BD2" w:rsidRDefault="00924798" w:rsidP="00DA3A61">
      <w:pPr>
        <w:widowControl w:val="0"/>
        <w:spacing w:after="160" w:line="360" w:lineRule="auto"/>
        <w:jc w:val="center"/>
        <w:rPr>
          <w:rFonts w:ascii="GHEA Grapalat" w:hAnsi="GHEA Grapalat"/>
          <w:b/>
        </w:rPr>
      </w:pPr>
      <w:r w:rsidRPr="00AA5BD2">
        <w:rPr>
          <w:rFonts w:ascii="GHEA Grapalat" w:hAnsi="GHEA Grapalat"/>
          <w:b/>
        </w:rPr>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both"/>
              <w:rPr>
                <w:rFonts w:ascii="GHEA Grapalat" w:hAnsi="GHEA Grapalat"/>
                <w:sz w:val="20"/>
                <w:szCs w:val="20"/>
              </w:rPr>
            </w:pPr>
            <w:proofErr w:type="gramStart"/>
            <w:r w:rsidRPr="00AA5BD2">
              <w:rPr>
                <w:rFonts w:ascii="GHEA Grapalat" w:hAnsi="GHEA Grapalat"/>
                <w:sz w:val="20"/>
                <w:szCs w:val="20"/>
              </w:rPr>
              <w:t>П</w:t>
            </w:r>
            <w:proofErr w:type="gramEnd"/>
            <w:r w:rsidRPr="00AA5BD2">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Наличие указанного поля/</w:t>
            </w:r>
            <w:r w:rsidR="00FF41AB" w:rsidRPr="00AA5BD2">
              <w:rPr>
                <w:rFonts w:ascii="GHEA Grapalat" w:hAnsi="GHEA Grapalat"/>
                <w:b/>
                <w:sz w:val="20"/>
                <w:szCs w:val="20"/>
              </w:rPr>
              <w:t xml:space="preserve"> </w:t>
            </w:r>
            <w:r w:rsidRPr="00AA5B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w:t>
            </w:r>
            <w:r w:rsidR="00FF41AB" w:rsidRPr="00AA5BD2">
              <w:rPr>
                <w:rFonts w:ascii="GHEA Grapalat" w:hAnsi="GHEA Grapalat"/>
                <w:b/>
                <w:sz w:val="20"/>
                <w:szCs w:val="20"/>
              </w:rPr>
              <w:t xml:space="preserve"> </w:t>
            </w:r>
            <w:r w:rsidRPr="00AA5BD2">
              <w:rPr>
                <w:rFonts w:ascii="GHEA Grapalat" w:hAnsi="GHEA Grapalat"/>
                <w:b/>
                <w:sz w:val="20"/>
                <w:szCs w:val="20"/>
              </w:rPr>
              <w:t>(в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widowControl w:val="0"/>
              <w:autoSpaceDE w:val="0"/>
              <w:autoSpaceDN w:val="0"/>
              <w:adjustRightInd w:val="0"/>
              <w:spacing w:after="120"/>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widowControl w:val="0"/>
              <w:autoSpaceDE w:val="0"/>
              <w:autoSpaceDN w:val="0"/>
              <w:adjustRightInd w:val="0"/>
              <w:spacing w:after="120"/>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pStyle w:val="aff"/>
              <w:widowControl w:val="0"/>
              <w:autoSpaceDE w:val="0"/>
              <w:autoSpaceDN w:val="0"/>
              <w:adjustRightInd w:val="0"/>
              <w:spacing w:after="120"/>
              <w:ind w:left="0"/>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 xml:space="preserve">наименование финансовой организации (филиала), обслуживающей </w:t>
            </w:r>
            <w:r w:rsidRPr="00AA5BD2">
              <w:rPr>
                <w:rFonts w:ascii="GHEA Grapalat" w:hAnsi="GHEA Grapalat"/>
                <w:sz w:val="20"/>
                <w:szCs w:val="20"/>
              </w:rPr>
              <w:lastRenderedPageBreak/>
              <w:t>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proofErr w:type="gramStart"/>
            <w:r w:rsidRPr="00AA5BD2">
              <w:rPr>
                <w:rFonts w:ascii="GHEA Grapalat" w:hAnsi="GHEA Grapalat"/>
                <w:sz w:val="20"/>
                <w:szCs w:val="20"/>
              </w:rPr>
              <w:t>з</w:t>
            </w:r>
            <w:proofErr w:type="gramEnd"/>
            <w:r w:rsidRPr="00AA5BD2">
              <w:rPr>
                <w:rFonts w:ascii="GHEA Grapalat" w:hAnsi="GHEA Grapalat"/>
                <w:sz w:val="20"/>
                <w:szCs w:val="20"/>
              </w:rPr>
              <w:t>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номер банковского (казначейского) счета </w:t>
            </w:r>
            <w:r w:rsidRPr="00AA5BD2">
              <w:rPr>
                <w:rFonts w:ascii="GHEA Grapalat" w:hAnsi="GHEA Grapalat"/>
                <w:sz w:val="20"/>
                <w:szCs w:val="20"/>
              </w:rPr>
              <w:lastRenderedPageBreak/>
              <w:t>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 xml:space="preserve">заранее заполняется бенефициаром — по </w:t>
            </w:r>
            <w:r w:rsidRPr="00AA5BD2">
              <w:rPr>
                <w:rFonts w:ascii="GHEA Grapalat" w:hAnsi="GHEA Grapalat"/>
                <w:sz w:val="20"/>
                <w:szCs w:val="20"/>
              </w:rPr>
              <w:lastRenderedPageBreak/>
              <w:t>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w:t>
            </w:r>
            <w:proofErr w:type="gramStart"/>
            <w:r w:rsidRPr="00AA5BD2">
              <w:rPr>
                <w:rFonts w:ascii="GHEA Grapalat" w:hAnsi="GHEA Grapalat"/>
                <w:sz w:val="20"/>
                <w:szCs w:val="20"/>
              </w:rPr>
              <w:t>предусмотрена</w:t>
            </w:r>
            <w:proofErr w:type="gramEnd"/>
            <w:r w:rsidRPr="00AA5BD2">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t xml:space="preserve">Если заполнено поле </w:t>
            </w:r>
            <w:r w:rsidRPr="00AA5BD2">
              <w:rPr>
                <w:rFonts w:ascii="GHEA Grapalat" w:hAnsi="GHEA Grapalat"/>
                <w:sz w:val="20"/>
                <w:szCs w:val="20"/>
              </w:rPr>
              <w:lastRenderedPageBreak/>
              <w:t>"Основания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E157B0">
            <w:pPr>
              <w:widowControl w:val="0"/>
              <w:spacing w:after="120"/>
              <w:jc w:val="center"/>
              <w:rPr>
                <w:rFonts w:ascii="GHEA Grapalat" w:hAnsi="GHEA Grapalat"/>
                <w:sz w:val="20"/>
                <w:szCs w:val="20"/>
              </w:rPr>
            </w:pPr>
            <w:r w:rsidRPr="00AA5BD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подписывается плательщиком или</w:t>
            </w:r>
            <w:r w:rsidR="00E157B0" w:rsidRPr="00AA5BD2">
              <w:rPr>
                <w:rFonts w:ascii="GHEA Grapalat" w:hAnsi="GHEA Grapalat"/>
                <w:sz w:val="20"/>
                <w:szCs w:val="20"/>
              </w:rPr>
              <w:t xml:space="preserve"> </w:t>
            </w:r>
            <w:r w:rsidRPr="00AA5BD2">
              <w:rPr>
                <w:rFonts w:ascii="GHEA Grapalat" w:hAnsi="GHEA Grapalat"/>
                <w:sz w:val="20"/>
                <w:szCs w:val="20"/>
              </w:rPr>
              <w:t>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E157B0">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скрепляется печатью бенефициара</w:t>
            </w:r>
            <w:r w:rsidR="00E157B0" w:rsidRPr="00AA5BD2">
              <w:rPr>
                <w:rFonts w:ascii="GHEA Grapalat" w:hAnsi="GHEA Grapalat"/>
                <w:sz w:val="20"/>
                <w:szCs w:val="20"/>
              </w:rPr>
              <w:t xml:space="preserve"> </w:t>
            </w:r>
            <w:r w:rsidRPr="00AA5BD2">
              <w:rPr>
                <w:rFonts w:ascii="GHEA Grapalat" w:hAnsi="GHEA Grapalat"/>
                <w:sz w:val="20"/>
                <w:szCs w:val="20"/>
              </w:rPr>
              <w:t>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 xml:space="preserve">дата, время, минута исполнения финансовой организацией </w:t>
            </w:r>
            <w:r w:rsidRPr="00AA5BD2">
              <w:rPr>
                <w:rFonts w:ascii="GHEA Grapalat" w:hAnsi="GHEA Grapalat"/>
                <w:sz w:val="20"/>
                <w:szCs w:val="20"/>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 xml:space="preserve">обслуживающей плательщика финансовой организацией (филиалом) в обязательном порядке указывается дата, </w:t>
            </w:r>
            <w:r w:rsidRPr="00AA5BD2">
              <w:rPr>
                <w:rFonts w:ascii="GHEA Grapalat" w:hAnsi="GHEA Grapalat"/>
                <w:sz w:val="20"/>
                <w:szCs w:val="20"/>
              </w:rPr>
              <w:lastRenderedPageBreak/>
              <w:t>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E157B0">
            <w:pPr>
              <w:widowControl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FF41AB">
            <w:pPr>
              <w:widowControl w:val="0"/>
              <w:spacing w:after="120"/>
              <w:jc w:val="center"/>
              <w:rPr>
                <w:rFonts w:ascii="GHEA Grapalat" w:hAnsi="GHEA Grapalat"/>
                <w:sz w:val="20"/>
                <w:szCs w:val="20"/>
              </w:rPr>
            </w:pPr>
          </w:p>
        </w:tc>
      </w:tr>
    </w:tbl>
    <w:p w:rsidR="00B2572B" w:rsidRPr="00335378" w:rsidRDefault="00B2572B" w:rsidP="00FF41AB">
      <w:pPr>
        <w:pStyle w:val="a3"/>
        <w:widowControl w:val="0"/>
        <w:spacing w:after="160"/>
        <w:ind w:firstLine="0"/>
        <w:rPr>
          <w:rFonts w:ascii="GHEA Grapalat" w:hAnsi="GHEA Grapalat" w:cs="Sylfaen"/>
          <w:i w:val="0"/>
          <w:sz w:val="24"/>
          <w:szCs w:val="24"/>
        </w:rPr>
      </w:pPr>
    </w:p>
    <w:sectPr w:rsidR="00B2572B" w:rsidRPr="00335378" w:rsidSect="00DA3A61">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CFE" w:rsidRDefault="00915CFE">
      <w:r>
        <w:separator/>
      </w:r>
    </w:p>
  </w:endnote>
  <w:endnote w:type="continuationSeparator" w:id="1">
    <w:p w:rsidR="00915CFE" w:rsidRDefault="00915CFE">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62584"/>
      <w:docPartObj>
        <w:docPartGallery w:val="Page Numbers (Bottom of Page)"/>
        <w:docPartUnique/>
      </w:docPartObj>
    </w:sdtPr>
    <w:sdtEndPr>
      <w:rPr>
        <w:rFonts w:ascii="GHEA Grapalat" w:hAnsi="GHEA Grapalat"/>
        <w:sz w:val="24"/>
        <w:szCs w:val="24"/>
      </w:rPr>
    </w:sdtEndPr>
    <w:sdtContent>
      <w:p w:rsidR="00915CFE" w:rsidRPr="00FF02AE" w:rsidRDefault="00915CFE" w:rsidP="00FF02AE">
        <w:pPr>
          <w:pStyle w:val="a5"/>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8D7E49">
          <w:rPr>
            <w:rFonts w:ascii="GHEA Grapalat" w:hAnsi="GHEA Grapalat"/>
            <w:noProof/>
            <w:sz w:val="24"/>
            <w:szCs w:val="24"/>
          </w:rPr>
          <w:t>99</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CFE" w:rsidRDefault="00915CFE">
      <w:r>
        <w:separator/>
      </w:r>
    </w:p>
  </w:footnote>
  <w:footnote w:type="continuationSeparator" w:id="1">
    <w:p w:rsidR="00915CFE" w:rsidRDefault="00915CFE">
      <w:r>
        <w:continuationSeparator/>
      </w:r>
    </w:p>
  </w:footnote>
  <w:footnote w:id="2">
    <w:p w:rsidR="00915CFE" w:rsidRPr="00F653BC" w:rsidRDefault="00915CFE" w:rsidP="00F653BC">
      <w:pPr>
        <w:pStyle w:val="af2"/>
        <w:jc w:val="both"/>
        <w:rPr>
          <w:rFonts w:ascii="GHEA Grapalat" w:hAnsi="GHEA Grapalat"/>
        </w:rPr>
      </w:pPr>
      <w:r w:rsidRPr="00F653BC">
        <w:rPr>
          <w:rStyle w:val="af6"/>
          <w:rFonts w:ascii="GHEA Grapalat" w:hAnsi="GHEA Grapalat"/>
          <w:i/>
        </w:rPr>
        <w:footnoteRef/>
      </w:r>
      <w:r w:rsidRPr="00F653BC">
        <w:rPr>
          <w:rFonts w:ascii="GHEA Grapalat" w:hAnsi="GHEA Grapalat"/>
        </w:rPr>
        <w:t xml:space="preserve"> </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3">
    <w:p w:rsidR="00915CFE" w:rsidRPr="00AA5BD2" w:rsidRDefault="00915CFE" w:rsidP="000920AF">
      <w:pPr>
        <w:pStyle w:val="af2"/>
        <w:jc w:val="both"/>
        <w:rPr>
          <w:rFonts w:ascii="GHEA Grapalat" w:hAnsi="GHEA Grapalat"/>
          <w:i/>
        </w:rPr>
      </w:pPr>
      <w:r w:rsidRPr="00C6146A">
        <w:rPr>
          <w:i/>
        </w:rPr>
        <w:footnoteRef/>
      </w:r>
      <w:r w:rsidRPr="00C6146A">
        <w:rPr>
          <w:rFonts w:ascii="GHEA Grapalat" w:hAnsi="GHEA Grapalat"/>
          <w:i/>
        </w:rPr>
        <w:t xml:space="preserve"> 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915CFE" w:rsidRPr="00C6146A" w:rsidRDefault="00915CFE" w:rsidP="000920AF">
      <w:pPr>
        <w:pStyle w:val="af2"/>
        <w:jc w:val="both"/>
        <w:rPr>
          <w:rFonts w:ascii="GHEA Grapalat" w:hAnsi="GHEA Grapalat"/>
          <w:i/>
          <w:highlight w:val="yellow"/>
        </w:rPr>
      </w:pPr>
    </w:p>
  </w:footnote>
  <w:footnote w:id="4">
    <w:p w:rsidR="00915CFE" w:rsidRPr="00C6146A" w:rsidRDefault="00915CFE">
      <w:pPr>
        <w:pStyle w:val="af2"/>
        <w:rPr>
          <w:rFonts w:ascii="Sylfaen" w:hAnsi="Sylfaen"/>
        </w:rPr>
      </w:pPr>
      <w:r>
        <w:rPr>
          <w:rStyle w:val="af6"/>
        </w:rPr>
        <w:t>7</w:t>
      </w:r>
      <w:r>
        <w:t xml:space="preserve"> </w:t>
      </w:r>
      <w:r w:rsidRPr="00F653BC">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5">
    <w:p w:rsidR="00915CFE" w:rsidRPr="00C6146A" w:rsidRDefault="00915CFE">
      <w:pPr>
        <w:pStyle w:val="af2"/>
        <w:rPr>
          <w:rFonts w:asciiTheme="minorHAnsi" w:hAnsiTheme="minorHAnsi"/>
        </w:rPr>
      </w:pPr>
      <w:r>
        <w:rPr>
          <w:rStyle w:val="af6"/>
        </w:rPr>
        <w:t>10</w:t>
      </w:r>
      <w:r>
        <w:t xml:space="preserve"> </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6">
    <w:p w:rsidR="00915CFE" w:rsidRPr="00C6146A" w:rsidRDefault="00915CFE">
      <w:pPr>
        <w:pStyle w:val="af2"/>
        <w:rPr>
          <w:rFonts w:ascii="Sylfaen" w:hAnsi="Sylfaen"/>
        </w:rPr>
      </w:pPr>
      <w:r>
        <w:rPr>
          <w:rStyle w:val="af6"/>
        </w:rPr>
        <w:t>11</w:t>
      </w:r>
      <w:r>
        <w:t xml:space="preserve"> </w:t>
      </w:r>
      <w:r>
        <w:rPr>
          <w:rFonts w:ascii="GHEA Grapalat" w:hAnsi="GHEA Grapalat"/>
          <w:i/>
        </w:rPr>
        <w:t>Настоящий пункт исключается из приглашения, если процедура закупки не организуется по лотам.</w:t>
      </w:r>
    </w:p>
  </w:footnote>
  <w:footnote w:id="7">
    <w:p w:rsidR="00915CFE" w:rsidRPr="00C6146A" w:rsidRDefault="00915CFE">
      <w:pPr>
        <w:pStyle w:val="af2"/>
        <w:rPr>
          <w:rFonts w:ascii="Sylfaen" w:hAnsi="Sylfaen"/>
        </w:rPr>
      </w:pPr>
      <w:r>
        <w:rPr>
          <w:rStyle w:val="af6"/>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8">
    <w:p w:rsidR="00915CFE" w:rsidRPr="00F653BC" w:rsidRDefault="00915CFE"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915CFE" w:rsidRPr="00C6146A" w:rsidRDefault="00915CFE">
      <w:pPr>
        <w:pStyle w:val="af2"/>
        <w:rPr>
          <w:rFonts w:asciiTheme="minorHAnsi" w:hAnsiTheme="minorHAnsi"/>
        </w:rPr>
      </w:pPr>
    </w:p>
  </w:footnote>
  <w:footnote w:id="9">
    <w:p w:rsidR="00915CFE" w:rsidRPr="00F653BC" w:rsidRDefault="00915CFE" w:rsidP="00355AC3">
      <w:pPr>
        <w:pStyle w:val="af2"/>
        <w:jc w:val="both"/>
        <w:rPr>
          <w:rFonts w:ascii="GHEA Grapalat" w:hAnsi="GHEA Grapalat"/>
        </w:rPr>
      </w:pPr>
      <w:r>
        <w:rPr>
          <w:rStyle w:val="af6"/>
        </w:rPr>
        <w:t>15</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p w:rsidR="00915CFE" w:rsidRPr="00C6146A" w:rsidRDefault="00915CFE">
      <w:pPr>
        <w:pStyle w:val="af2"/>
        <w:rPr>
          <w:rFonts w:asciiTheme="minorHAnsi" w:hAnsiTheme="minorHAnsi"/>
        </w:rPr>
      </w:pPr>
      <w:r>
        <w:rPr>
          <w:rStyle w:val="af6"/>
        </w:rPr>
        <w:t>*</w:t>
      </w:r>
      <w: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0">
    <w:p w:rsidR="00915CFE" w:rsidRPr="00F653BC" w:rsidRDefault="00915CFE" w:rsidP="00775410">
      <w:pPr>
        <w:pStyle w:val="af2"/>
        <w:jc w:val="both"/>
        <w:rPr>
          <w:rFonts w:ascii="GHEA Grapalat" w:hAnsi="GHEA Grapalat"/>
        </w:rPr>
      </w:pPr>
      <w:r>
        <w:rPr>
          <w:rStyle w:val="af6"/>
        </w:rPr>
        <w:t>16</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p w:rsidR="00915CFE" w:rsidRPr="00305F37" w:rsidRDefault="00915CFE" w:rsidP="00775410">
      <w:pPr>
        <w:pStyle w:val="af2"/>
        <w:rPr>
          <w:rFonts w:asciiTheme="minorHAnsi" w:hAnsiTheme="minorHAnsi"/>
        </w:rPr>
      </w:pPr>
      <w:r>
        <w:rPr>
          <w:rStyle w:val="af6"/>
        </w:rPr>
        <w:t>*</w:t>
      </w:r>
      <w:r>
        <w:t xml:space="preserve"> </w:t>
      </w:r>
      <w:r w:rsidRPr="00F653BC">
        <w:rPr>
          <w:rFonts w:ascii="GHEA Grapalat" w:hAnsi="GHEA Grapalat"/>
          <w:i/>
        </w:rPr>
        <w:t>Заполняется секретарем Комиссии до опубликования приглашения в бюллетене.</w:t>
      </w:r>
    </w:p>
    <w:p w:rsidR="00915CFE" w:rsidRPr="00C6146A" w:rsidRDefault="00915CFE">
      <w:pPr>
        <w:pStyle w:val="af2"/>
        <w:rPr>
          <w:rFonts w:asciiTheme="minorHAnsi" w:hAnsiTheme="minorHAnsi"/>
        </w:rPr>
      </w:pPr>
    </w:p>
  </w:footnote>
  <w:footnote w:id="11">
    <w:p w:rsidR="00915CFE" w:rsidRPr="00C6146A" w:rsidRDefault="00915CFE">
      <w:pPr>
        <w:pStyle w:val="af2"/>
        <w:rPr>
          <w:rFonts w:asciiTheme="minorHAnsi" w:hAnsiTheme="minorHAnsi"/>
        </w:rPr>
      </w:pPr>
      <w:r>
        <w:rPr>
          <w:rStyle w:val="af6"/>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915CFE" w:rsidRPr="00F653BC" w:rsidRDefault="00915CFE" w:rsidP="00BF2041">
      <w:pPr>
        <w:pStyle w:val="af2"/>
        <w:jc w:val="both"/>
        <w:rPr>
          <w:rFonts w:ascii="GHEA Grapalat" w:hAnsi="GHEA Grapalat"/>
          <w:lang w:val="hy-AM"/>
        </w:rPr>
      </w:pPr>
      <w:r>
        <w:rPr>
          <w:rStyle w:val="af6"/>
        </w:rPr>
        <w:t>18</w:t>
      </w:r>
      <w:r>
        <w:t xml:space="preserve"> </w:t>
      </w:r>
      <w:r w:rsidRPr="00F653BC">
        <w:rPr>
          <w:rFonts w:ascii="GHEA Grapalat" w:hAnsi="GHEA Grapalat"/>
          <w:i/>
        </w:rPr>
        <w:t>Продавец может отказаться от предложенной предоплаты или ее части. При этом</w:t>
      </w:r>
      <w:proofErr w:type="gramStart"/>
      <w:r w:rsidRPr="00F653BC">
        <w:rPr>
          <w:rFonts w:ascii="GHEA Grapalat" w:hAnsi="GHEA Grapalat"/>
          <w:i/>
        </w:rPr>
        <w:t>,</w:t>
      </w:r>
      <w:proofErr w:type="gramEnd"/>
      <w:r w:rsidRPr="00F653BC">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15CFE" w:rsidRPr="00C6146A" w:rsidRDefault="00915CFE">
      <w:pPr>
        <w:pStyle w:val="af2"/>
        <w:rPr>
          <w:rFonts w:asciiTheme="minorHAnsi" w:hAnsiTheme="minorHAnsi"/>
        </w:rPr>
      </w:pPr>
    </w:p>
  </w:footnote>
  <w:footnote w:id="13">
    <w:p w:rsidR="00915CFE" w:rsidRPr="00C6146A" w:rsidRDefault="00915CFE" w:rsidP="00286A1E">
      <w:pPr>
        <w:pStyle w:val="af2"/>
        <w:jc w:val="both"/>
        <w:rPr>
          <w:rFonts w:ascii="GHEA Grapalat" w:hAnsi="GHEA Grapalat"/>
          <w:i/>
        </w:rPr>
      </w:pPr>
      <w:r>
        <w:rPr>
          <w:rStyle w:val="af6"/>
        </w:rPr>
        <w:t>20</w:t>
      </w:r>
      <w:r>
        <w:t xml:space="preserve"> </w:t>
      </w:r>
      <w:r w:rsidRPr="00C6146A">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915CFE" w:rsidRPr="00552088" w:rsidRDefault="00915CFE" w:rsidP="00286A1E">
      <w:pPr>
        <w:pStyle w:val="af2"/>
        <w:jc w:val="both"/>
        <w:rPr>
          <w:rFonts w:ascii="GHEA Grapalat" w:hAnsi="GHEA Grapalat"/>
          <w:lang w:val="hy-AM"/>
        </w:rPr>
      </w:pPr>
      <w:r w:rsidRPr="00C6146A">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15CFE" w:rsidRPr="00C6146A" w:rsidRDefault="00915CFE">
      <w:pPr>
        <w:pStyle w:val="af2"/>
        <w:rPr>
          <w:rFonts w:asciiTheme="minorHAnsi" w:hAnsiTheme="minorHAnsi"/>
          <w:lang w:val="hy-AM"/>
        </w:rPr>
      </w:pPr>
    </w:p>
  </w:footnote>
  <w:footnote w:id="14">
    <w:p w:rsidR="00915CFE" w:rsidRPr="00F653BC" w:rsidRDefault="00915CFE" w:rsidP="00B94120">
      <w:pPr>
        <w:pStyle w:val="af2"/>
        <w:jc w:val="both"/>
        <w:rPr>
          <w:rFonts w:ascii="GHEA Grapalat" w:hAnsi="GHEA Grapalat"/>
          <w:lang w:val="hy-AM"/>
        </w:rPr>
      </w:pPr>
      <w:r>
        <w:rPr>
          <w:rStyle w:val="af6"/>
        </w:rPr>
        <w:t>21</w:t>
      </w:r>
      <w:r>
        <w:t xml:space="preserve"> </w:t>
      </w:r>
      <w:r w:rsidRPr="00F653BC">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915CFE" w:rsidRPr="00C6146A" w:rsidRDefault="00915CFE">
      <w:pPr>
        <w:pStyle w:val="af2"/>
        <w:rPr>
          <w:rFonts w:asciiTheme="minorHAnsi" w:hAnsiTheme="minorHAnsi"/>
          <w:lang w:val="hy-AM"/>
        </w:rPr>
      </w:pPr>
    </w:p>
  </w:footnote>
  <w:footnote w:id="15">
    <w:p w:rsidR="00915CFE" w:rsidRPr="00C6146A" w:rsidRDefault="00915CFE">
      <w:pPr>
        <w:pStyle w:val="af2"/>
        <w:rPr>
          <w:rFonts w:asciiTheme="minorHAnsi" w:hAnsiTheme="minorHAnsi"/>
        </w:rPr>
      </w:pPr>
      <w:r>
        <w:rPr>
          <w:rStyle w:val="af6"/>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915CFE" w:rsidRPr="00F653BC" w:rsidRDefault="00915CFE" w:rsidP="000D1E7F">
      <w:pPr>
        <w:pStyle w:val="af2"/>
        <w:jc w:val="both"/>
        <w:rPr>
          <w:rFonts w:ascii="GHEA Grapalat" w:hAnsi="GHEA Grapalat"/>
          <w:lang w:val="hy-AM"/>
        </w:rPr>
      </w:pPr>
      <w:r>
        <w:rPr>
          <w:rStyle w:val="af6"/>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15CFE" w:rsidRPr="00C6146A" w:rsidRDefault="00915CFE">
      <w:pPr>
        <w:pStyle w:val="af2"/>
        <w:rPr>
          <w:rFonts w:asciiTheme="minorHAnsi" w:hAnsiTheme="minorHAnsi"/>
          <w:lang w:val="hy-AM"/>
        </w:rPr>
      </w:pPr>
    </w:p>
  </w:footnote>
  <w:footnote w:id="17">
    <w:p w:rsidR="00915CFE" w:rsidRPr="00C6146A" w:rsidRDefault="00915CFE" w:rsidP="00C6146A">
      <w:pPr>
        <w:pStyle w:val="af2"/>
        <w:jc w:val="both"/>
        <w:rPr>
          <w:rFonts w:asciiTheme="minorHAnsi" w:hAnsiTheme="minorHAnsi"/>
        </w:rPr>
      </w:pPr>
      <w:r>
        <w:rPr>
          <w:rStyle w:val="af6"/>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8">
    <w:p w:rsidR="00915CFE" w:rsidRPr="00F653BC" w:rsidRDefault="00915CFE"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w:t>
      </w:r>
      <w:bookmarkStart w:id="3" w:name="_GoBack"/>
      <w:bookmarkEnd w:id="3"/>
      <w:r w:rsidRPr="00F653BC">
        <w:rPr>
          <w:rFonts w:ascii="GHEA Grapalat" w:hAnsi="GHEA Grapalat"/>
        </w:rPr>
        <w:t>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A92E90">
        <w:rPr>
          <w:rFonts w:ascii="GHEA Grapalat" w:hAnsi="GHEA Grapalat"/>
          <w:i/>
        </w:rPr>
        <w:t>быть позднее 25</w:t>
      </w:r>
      <w:r>
        <w:rPr>
          <w:rFonts w:ascii="GHEA Grapalat" w:hAnsi="GHEA Grapalat"/>
          <w:i/>
        </w:rPr>
        <w:t xml:space="preserve"> </w:t>
      </w:r>
      <w:r w:rsidRPr="00F653BC">
        <w:rPr>
          <w:rFonts w:ascii="GHEA Grapalat" w:hAnsi="GHEA Grapalat"/>
          <w:i/>
        </w:rPr>
        <w:t>декабря данного года.</w:t>
      </w:r>
    </w:p>
  </w:footnote>
  <w:footnote w:id="19">
    <w:p w:rsidR="00915CFE" w:rsidRPr="00F653BC" w:rsidRDefault="00915CFE"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F653BC">
        <w:rPr>
          <w:rFonts w:ascii="GHEA Grapalat" w:hAnsi="GHEA Grapalat"/>
          <w:i/>
        </w:rPr>
        <w:t>вступления</w:t>
      </w:r>
      <w:proofErr w:type="gramEnd"/>
      <w:r w:rsidRPr="00F653BC">
        <w:rPr>
          <w:rFonts w:ascii="GHEA Grapalat" w:hAnsi="GHEA Grapalat"/>
          <w:i/>
        </w:rPr>
        <w:t xml:space="preserve"> в силу заключаемого между сторонами соглашения в случае </w:t>
      </w:r>
      <w:proofErr w:type="spellStart"/>
      <w:r w:rsidRPr="00F653BC">
        <w:rPr>
          <w:rFonts w:ascii="GHEA Grapalat" w:hAnsi="GHEA Grapalat"/>
          <w:i/>
        </w:rPr>
        <w:t>предусмотрения</w:t>
      </w:r>
      <w:proofErr w:type="spellEnd"/>
      <w:r w:rsidRPr="00F653BC">
        <w:rPr>
          <w:rFonts w:ascii="GHEA Grapalat" w:hAnsi="GHEA Grapalat"/>
          <w:i/>
        </w:rPr>
        <w:t xml:space="preserve"> финансовых средств.</w:t>
      </w:r>
    </w:p>
  </w:footnote>
  <w:footnote w:id="20">
    <w:p w:rsidR="00915CFE" w:rsidRPr="00F653BC" w:rsidRDefault="00915CFE"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F653BC">
        <w:rPr>
          <w:rFonts w:ascii="GHEA Grapalat" w:hAnsi="GHEA Grapalat"/>
          <w:i/>
        </w:rPr>
        <w:t>предусмотрения</w:t>
      </w:r>
      <w:proofErr w:type="spellEnd"/>
      <w:r w:rsidRPr="00F653BC">
        <w:rPr>
          <w:rFonts w:ascii="GHEA Grapalat" w:hAnsi="GHEA Grapalat"/>
          <w:i/>
        </w:rPr>
        <w:t xml:space="preserve"> финансовых средств, в качестве его неотъемлемой части.</w:t>
      </w:r>
    </w:p>
  </w:footnote>
  <w:footnote w:id="21">
    <w:p w:rsidR="00915CFE" w:rsidRPr="00F653BC" w:rsidRDefault="00915CFE"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22">
    <w:p w:rsidR="00915CFE" w:rsidRPr="00F653BC" w:rsidRDefault="00915CFE" w:rsidP="00F653BC">
      <w:pPr>
        <w:pStyle w:val="af2"/>
        <w:jc w:val="both"/>
        <w:rPr>
          <w:rFonts w:ascii="GHEA Grapalat" w:hAnsi="GHEA Grapalat"/>
        </w:rPr>
      </w:pPr>
    </w:p>
  </w:footnote>
  <w:footnote w:id="23">
    <w:p w:rsidR="00915CFE" w:rsidRPr="00DA3A61" w:rsidRDefault="00915CFE"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af6"/>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15CFE" w:rsidRPr="00C6146A" w:rsidRDefault="00915CFE">
      <w:pPr>
        <w:pStyle w:val="af2"/>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9"/>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8"/>
  </w:num>
  <w:num w:numId="13">
    <w:abstractNumId w:val="16"/>
  </w:num>
  <w:num w:numId="14">
    <w:abstractNumId w:val="7"/>
  </w:num>
  <w:num w:numId="15">
    <w:abstractNumId w:val="17"/>
  </w:num>
  <w:num w:numId="16">
    <w:abstractNumId w:val="8"/>
  </w:num>
  <w:num w:numId="17">
    <w:abstractNumId w:val="1"/>
  </w:num>
  <w:num w:numId="18">
    <w:abstractNumId w:val="11"/>
  </w:num>
  <w:num w:numId="19">
    <w:abstractNumId w:val="4"/>
  </w:num>
  <w:num w:numId="20">
    <w:abstractNumId w:val="14"/>
  </w:num>
  <w:num w:numId="21">
    <w:abstractNumId w:val="2"/>
  </w:num>
  <w:num w:numId="22">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15570"/>
    <w:rsid w:val="00000345"/>
    <w:rsid w:val="0000037D"/>
    <w:rsid w:val="00000958"/>
    <w:rsid w:val="000016BB"/>
    <w:rsid w:val="00002C23"/>
    <w:rsid w:val="000031E3"/>
    <w:rsid w:val="00003CBF"/>
    <w:rsid w:val="00003DF0"/>
    <w:rsid w:val="00005412"/>
    <w:rsid w:val="00005D30"/>
    <w:rsid w:val="000076A1"/>
    <w:rsid w:val="0000776B"/>
    <w:rsid w:val="00012347"/>
    <w:rsid w:val="00012E2C"/>
    <w:rsid w:val="00013093"/>
    <w:rsid w:val="000132F3"/>
    <w:rsid w:val="00013C24"/>
    <w:rsid w:val="00014ADF"/>
    <w:rsid w:val="0001587B"/>
    <w:rsid w:val="0001636C"/>
    <w:rsid w:val="00017484"/>
    <w:rsid w:val="0002138E"/>
    <w:rsid w:val="00021559"/>
    <w:rsid w:val="00021C2E"/>
    <w:rsid w:val="00022294"/>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387F"/>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461"/>
    <w:rsid w:val="000878DB"/>
    <w:rsid w:val="000911CA"/>
    <w:rsid w:val="000920AF"/>
    <w:rsid w:val="00092D0A"/>
    <w:rsid w:val="0009380C"/>
    <w:rsid w:val="0009449B"/>
    <w:rsid w:val="000946A3"/>
    <w:rsid w:val="00095EB1"/>
    <w:rsid w:val="00096865"/>
    <w:rsid w:val="00097DE8"/>
    <w:rsid w:val="000A07FC"/>
    <w:rsid w:val="000A37CE"/>
    <w:rsid w:val="000A4D71"/>
    <w:rsid w:val="000A4DE3"/>
    <w:rsid w:val="000A5B16"/>
    <w:rsid w:val="000A6B75"/>
    <w:rsid w:val="000A72AD"/>
    <w:rsid w:val="000A7528"/>
    <w:rsid w:val="000A7A9D"/>
    <w:rsid w:val="000B033F"/>
    <w:rsid w:val="000B15D8"/>
    <w:rsid w:val="000B259E"/>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691A"/>
    <w:rsid w:val="000E6A49"/>
    <w:rsid w:val="000E7612"/>
    <w:rsid w:val="000E79BD"/>
    <w:rsid w:val="000F0832"/>
    <w:rsid w:val="000F109E"/>
    <w:rsid w:val="000F332D"/>
    <w:rsid w:val="000F338E"/>
    <w:rsid w:val="000F33A6"/>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22F"/>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02E"/>
    <w:rsid w:val="00147CD0"/>
    <w:rsid w:val="00147F14"/>
    <w:rsid w:val="0015007F"/>
    <w:rsid w:val="001515DE"/>
    <w:rsid w:val="001522CE"/>
    <w:rsid w:val="00152564"/>
    <w:rsid w:val="00153A85"/>
    <w:rsid w:val="00153C87"/>
    <w:rsid w:val="001543D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58F"/>
    <w:rsid w:val="00176A38"/>
    <w:rsid w:val="00176A92"/>
    <w:rsid w:val="00177A5C"/>
    <w:rsid w:val="00180EE9"/>
    <w:rsid w:val="00181C60"/>
    <w:rsid w:val="00181CBF"/>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32A7"/>
    <w:rsid w:val="00193644"/>
    <w:rsid w:val="00193871"/>
    <w:rsid w:val="001939BE"/>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5EE1"/>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8FD"/>
    <w:rsid w:val="002330C1"/>
    <w:rsid w:val="002332F8"/>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8C9"/>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0C5B"/>
    <w:rsid w:val="00291919"/>
    <w:rsid w:val="002926D4"/>
    <w:rsid w:val="002932D7"/>
    <w:rsid w:val="00293A25"/>
    <w:rsid w:val="00293A76"/>
    <w:rsid w:val="002941F2"/>
    <w:rsid w:val="00294FFF"/>
    <w:rsid w:val="0029515A"/>
    <w:rsid w:val="002963C0"/>
    <w:rsid w:val="002972E4"/>
    <w:rsid w:val="002A3785"/>
    <w:rsid w:val="002A44CD"/>
    <w:rsid w:val="002A464D"/>
    <w:rsid w:val="002A5F36"/>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5D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E5E12"/>
    <w:rsid w:val="002F0C0D"/>
    <w:rsid w:val="002F1AB3"/>
    <w:rsid w:val="002F2B23"/>
    <w:rsid w:val="002F35FE"/>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2E67"/>
    <w:rsid w:val="00333314"/>
    <w:rsid w:val="003337DC"/>
    <w:rsid w:val="00333A49"/>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4BA6"/>
    <w:rsid w:val="00375514"/>
    <w:rsid w:val="003755FD"/>
    <w:rsid w:val="00375D38"/>
    <w:rsid w:val="00375FD2"/>
    <w:rsid w:val="003760B7"/>
    <w:rsid w:val="00377003"/>
    <w:rsid w:val="003777B3"/>
    <w:rsid w:val="00380721"/>
    <w:rsid w:val="00381658"/>
    <w:rsid w:val="00381BC0"/>
    <w:rsid w:val="0038317B"/>
    <w:rsid w:val="0038438D"/>
    <w:rsid w:val="003846C6"/>
    <w:rsid w:val="00384B21"/>
    <w:rsid w:val="0038517B"/>
    <w:rsid w:val="00386009"/>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7720"/>
    <w:rsid w:val="003E01D5"/>
    <w:rsid w:val="003E029A"/>
    <w:rsid w:val="003E10CC"/>
    <w:rsid w:val="003E1421"/>
    <w:rsid w:val="003E1BE2"/>
    <w:rsid w:val="003E2403"/>
    <w:rsid w:val="003E2931"/>
    <w:rsid w:val="003E2EE0"/>
    <w:rsid w:val="003E3996"/>
    <w:rsid w:val="003E3B26"/>
    <w:rsid w:val="003E3FD0"/>
    <w:rsid w:val="003E4184"/>
    <w:rsid w:val="003E570F"/>
    <w:rsid w:val="003E68A7"/>
    <w:rsid w:val="003E6971"/>
    <w:rsid w:val="003E7802"/>
    <w:rsid w:val="003F1EEA"/>
    <w:rsid w:val="003F208A"/>
    <w:rsid w:val="003F264A"/>
    <w:rsid w:val="003F4C5E"/>
    <w:rsid w:val="003F6CF8"/>
    <w:rsid w:val="003F7B41"/>
    <w:rsid w:val="0040112D"/>
    <w:rsid w:val="00401BA5"/>
    <w:rsid w:val="00402941"/>
    <w:rsid w:val="00403109"/>
    <w:rsid w:val="004046E7"/>
    <w:rsid w:val="004055C1"/>
    <w:rsid w:val="00405996"/>
    <w:rsid w:val="004068F5"/>
    <w:rsid w:val="004072C8"/>
    <w:rsid w:val="00407398"/>
    <w:rsid w:val="0040761D"/>
    <w:rsid w:val="0040794F"/>
    <w:rsid w:val="00410C67"/>
    <w:rsid w:val="004110AC"/>
    <w:rsid w:val="00411D9D"/>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37EF0"/>
    <w:rsid w:val="00440F03"/>
    <w:rsid w:val="00440F5F"/>
    <w:rsid w:val="00441CC1"/>
    <w:rsid w:val="004429A1"/>
    <w:rsid w:val="00442F42"/>
    <w:rsid w:val="00442FC6"/>
    <w:rsid w:val="00443208"/>
    <w:rsid w:val="00443B7A"/>
    <w:rsid w:val="00444069"/>
    <w:rsid w:val="00445B8C"/>
    <w:rsid w:val="0044660E"/>
    <w:rsid w:val="00447459"/>
    <w:rsid w:val="00447808"/>
    <w:rsid w:val="00447FFD"/>
    <w:rsid w:val="004504F0"/>
    <w:rsid w:val="0045258A"/>
    <w:rsid w:val="00452896"/>
    <w:rsid w:val="00454D73"/>
    <w:rsid w:val="0045525D"/>
    <w:rsid w:val="00455570"/>
    <w:rsid w:val="00455C9B"/>
    <w:rsid w:val="00457745"/>
    <w:rsid w:val="00457CFE"/>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171"/>
    <w:rsid w:val="004749BD"/>
    <w:rsid w:val="00475591"/>
    <w:rsid w:val="0047619C"/>
    <w:rsid w:val="00476A47"/>
    <w:rsid w:val="00480162"/>
    <w:rsid w:val="00480955"/>
    <w:rsid w:val="004813B3"/>
    <w:rsid w:val="00483944"/>
    <w:rsid w:val="0048419C"/>
    <w:rsid w:val="00484FED"/>
    <w:rsid w:val="00486012"/>
    <w:rsid w:val="00486723"/>
    <w:rsid w:val="00486B55"/>
    <w:rsid w:val="004874EC"/>
    <w:rsid w:val="00491754"/>
    <w:rsid w:val="004929E4"/>
    <w:rsid w:val="004934CC"/>
    <w:rsid w:val="00493AF9"/>
    <w:rsid w:val="004974D8"/>
    <w:rsid w:val="004A052E"/>
    <w:rsid w:val="004A1734"/>
    <w:rsid w:val="004A1C5D"/>
    <w:rsid w:val="004A3051"/>
    <w:rsid w:val="004A712A"/>
    <w:rsid w:val="004A7722"/>
    <w:rsid w:val="004A7799"/>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1C32"/>
    <w:rsid w:val="004D1E87"/>
    <w:rsid w:val="004D2727"/>
    <w:rsid w:val="004D40F6"/>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D14"/>
    <w:rsid w:val="004F5190"/>
    <w:rsid w:val="004F5518"/>
    <w:rsid w:val="004F5616"/>
    <w:rsid w:val="004F78EF"/>
    <w:rsid w:val="00501516"/>
    <w:rsid w:val="0050161D"/>
    <w:rsid w:val="005018FE"/>
    <w:rsid w:val="00502397"/>
    <w:rsid w:val="005024D2"/>
    <w:rsid w:val="00503BFB"/>
    <w:rsid w:val="00504A66"/>
    <w:rsid w:val="00504FD5"/>
    <w:rsid w:val="005056B4"/>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30A8"/>
    <w:rsid w:val="00523563"/>
    <w:rsid w:val="005236FD"/>
    <w:rsid w:val="00524DB8"/>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9F"/>
    <w:rsid w:val="005541E7"/>
    <w:rsid w:val="005563D9"/>
    <w:rsid w:val="00557E3D"/>
    <w:rsid w:val="00561617"/>
    <w:rsid w:val="00562EB1"/>
    <w:rsid w:val="0056331A"/>
    <w:rsid w:val="005639B0"/>
    <w:rsid w:val="0056625A"/>
    <w:rsid w:val="00566E8B"/>
    <w:rsid w:val="00566ED8"/>
    <w:rsid w:val="00567040"/>
    <w:rsid w:val="00567E98"/>
    <w:rsid w:val="005716B8"/>
    <w:rsid w:val="00571702"/>
    <w:rsid w:val="00571F29"/>
    <w:rsid w:val="005739AB"/>
    <w:rsid w:val="00573FE5"/>
    <w:rsid w:val="00574405"/>
    <w:rsid w:val="00575C75"/>
    <w:rsid w:val="005773FC"/>
    <w:rsid w:val="00577582"/>
    <w:rsid w:val="0058067F"/>
    <w:rsid w:val="00581057"/>
    <w:rsid w:val="00581C98"/>
    <w:rsid w:val="0058298C"/>
    <w:rsid w:val="00582FEB"/>
    <w:rsid w:val="00583092"/>
    <w:rsid w:val="00583117"/>
    <w:rsid w:val="00584A70"/>
    <w:rsid w:val="005855ED"/>
    <w:rsid w:val="005856C5"/>
    <w:rsid w:val="00585DD4"/>
    <w:rsid w:val="00585E16"/>
    <w:rsid w:val="00587072"/>
    <w:rsid w:val="005900F2"/>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39"/>
    <w:rsid w:val="005B20E7"/>
    <w:rsid w:val="005B2F9D"/>
    <w:rsid w:val="005B4D03"/>
    <w:rsid w:val="005B598A"/>
    <w:rsid w:val="005B5F9C"/>
    <w:rsid w:val="005B6B3E"/>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2CFF"/>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47198"/>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5962"/>
    <w:rsid w:val="00685A30"/>
    <w:rsid w:val="00685C48"/>
    <w:rsid w:val="00687958"/>
    <w:rsid w:val="00690528"/>
    <w:rsid w:val="006912BB"/>
    <w:rsid w:val="00692C09"/>
    <w:rsid w:val="00692FA3"/>
    <w:rsid w:val="00693C4E"/>
    <w:rsid w:val="0069510E"/>
    <w:rsid w:val="006953B6"/>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503D"/>
    <w:rsid w:val="006C5335"/>
    <w:rsid w:val="006C597D"/>
    <w:rsid w:val="006C679A"/>
    <w:rsid w:val="006D0092"/>
    <w:rsid w:val="006D0B02"/>
    <w:rsid w:val="006D0D6F"/>
    <w:rsid w:val="006D1826"/>
    <w:rsid w:val="006D1BA0"/>
    <w:rsid w:val="006D4E1D"/>
    <w:rsid w:val="006D6150"/>
    <w:rsid w:val="006E267D"/>
    <w:rsid w:val="006E35A0"/>
    <w:rsid w:val="006E379A"/>
    <w:rsid w:val="006E49D7"/>
    <w:rsid w:val="006E5FDD"/>
    <w:rsid w:val="006E6321"/>
    <w:rsid w:val="006E73AC"/>
    <w:rsid w:val="006E7900"/>
    <w:rsid w:val="006E7947"/>
    <w:rsid w:val="006E7F44"/>
    <w:rsid w:val="006F1542"/>
    <w:rsid w:val="006F1805"/>
    <w:rsid w:val="006F1A8E"/>
    <w:rsid w:val="006F246F"/>
    <w:rsid w:val="006F2663"/>
    <w:rsid w:val="006F2817"/>
    <w:rsid w:val="006F3372"/>
    <w:rsid w:val="006F3B78"/>
    <w:rsid w:val="006F49AA"/>
    <w:rsid w:val="006F6413"/>
    <w:rsid w:val="006F73B6"/>
    <w:rsid w:val="007019EA"/>
    <w:rsid w:val="007032AC"/>
    <w:rsid w:val="007035C9"/>
    <w:rsid w:val="00703670"/>
    <w:rsid w:val="00704898"/>
    <w:rsid w:val="00705706"/>
    <w:rsid w:val="0070731F"/>
    <w:rsid w:val="0070738E"/>
    <w:rsid w:val="00707B86"/>
    <w:rsid w:val="0071017B"/>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D26"/>
    <w:rsid w:val="00735365"/>
    <w:rsid w:val="007355C7"/>
    <w:rsid w:val="00736A43"/>
    <w:rsid w:val="00736EAD"/>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2C74"/>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76"/>
    <w:rsid w:val="00760E9B"/>
    <w:rsid w:val="0076368E"/>
    <w:rsid w:val="0076384C"/>
    <w:rsid w:val="00763EFA"/>
    <w:rsid w:val="00764AAD"/>
    <w:rsid w:val="007670E7"/>
    <w:rsid w:val="007671A8"/>
    <w:rsid w:val="00767AD3"/>
    <w:rsid w:val="00767B04"/>
    <w:rsid w:val="00767D80"/>
    <w:rsid w:val="00770249"/>
    <w:rsid w:val="00771A7D"/>
    <w:rsid w:val="00771C0F"/>
    <w:rsid w:val="00771DCB"/>
    <w:rsid w:val="00772F69"/>
    <w:rsid w:val="00773485"/>
    <w:rsid w:val="0077364F"/>
    <w:rsid w:val="00774C67"/>
    <w:rsid w:val="0077504D"/>
    <w:rsid w:val="00775162"/>
    <w:rsid w:val="00775410"/>
    <w:rsid w:val="007801B2"/>
    <w:rsid w:val="007811AE"/>
    <w:rsid w:val="00781688"/>
    <w:rsid w:val="00782B55"/>
    <w:rsid w:val="00782D3C"/>
    <w:rsid w:val="0078387F"/>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811"/>
    <w:rsid w:val="007B7A3B"/>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B56"/>
    <w:rsid w:val="007D2E92"/>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E794A"/>
    <w:rsid w:val="007F1314"/>
    <w:rsid w:val="007F281F"/>
    <w:rsid w:val="007F30A4"/>
    <w:rsid w:val="007F3E29"/>
    <w:rsid w:val="007F4CA7"/>
    <w:rsid w:val="007F503F"/>
    <w:rsid w:val="007F5493"/>
    <w:rsid w:val="007F5A5F"/>
    <w:rsid w:val="007F6722"/>
    <w:rsid w:val="008013DA"/>
    <w:rsid w:val="00801535"/>
    <w:rsid w:val="00801DAB"/>
    <w:rsid w:val="0080437A"/>
    <w:rsid w:val="00807178"/>
    <w:rsid w:val="00807F1E"/>
    <w:rsid w:val="00807F3B"/>
    <w:rsid w:val="008105B4"/>
    <w:rsid w:val="00811D16"/>
    <w:rsid w:val="00814DBD"/>
    <w:rsid w:val="00816505"/>
    <w:rsid w:val="00820257"/>
    <w:rsid w:val="0082102B"/>
    <w:rsid w:val="008223F5"/>
    <w:rsid w:val="00823204"/>
    <w:rsid w:val="00824F68"/>
    <w:rsid w:val="008258A1"/>
    <w:rsid w:val="008261D4"/>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46D4"/>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1EEC"/>
    <w:rsid w:val="0088315C"/>
    <w:rsid w:val="0088384C"/>
    <w:rsid w:val="00884204"/>
    <w:rsid w:val="00884822"/>
    <w:rsid w:val="00885939"/>
    <w:rsid w:val="00886035"/>
    <w:rsid w:val="00886871"/>
    <w:rsid w:val="00886AA6"/>
    <w:rsid w:val="00886EFE"/>
    <w:rsid w:val="008875BC"/>
    <w:rsid w:val="008909E6"/>
    <w:rsid w:val="008916DE"/>
    <w:rsid w:val="00891ED9"/>
    <w:rsid w:val="008920F8"/>
    <w:rsid w:val="0089619F"/>
    <w:rsid w:val="00896212"/>
    <w:rsid w:val="008A056F"/>
    <w:rsid w:val="008A0AF2"/>
    <w:rsid w:val="008A120F"/>
    <w:rsid w:val="008A1E8D"/>
    <w:rsid w:val="008A24FA"/>
    <w:rsid w:val="008A29E6"/>
    <w:rsid w:val="008A345D"/>
    <w:rsid w:val="008A38EF"/>
    <w:rsid w:val="008A4308"/>
    <w:rsid w:val="008A4DA3"/>
    <w:rsid w:val="008A57B7"/>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5016"/>
    <w:rsid w:val="008D5704"/>
    <w:rsid w:val="008D77B2"/>
    <w:rsid w:val="008D7E49"/>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5412"/>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30CE"/>
    <w:rsid w:val="0091452E"/>
    <w:rsid w:val="00915104"/>
    <w:rsid w:val="00915256"/>
    <w:rsid w:val="00915629"/>
    <w:rsid w:val="00915CFE"/>
    <w:rsid w:val="009160C2"/>
    <w:rsid w:val="00916A53"/>
    <w:rsid w:val="00917234"/>
    <w:rsid w:val="00917F5A"/>
    <w:rsid w:val="00917FAA"/>
    <w:rsid w:val="0092114F"/>
    <w:rsid w:val="0092279A"/>
    <w:rsid w:val="009229DF"/>
    <w:rsid w:val="0092479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48A"/>
    <w:rsid w:val="00956D11"/>
    <w:rsid w:val="00960802"/>
    <w:rsid w:val="009615CC"/>
    <w:rsid w:val="00962791"/>
    <w:rsid w:val="00962921"/>
    <w:rsid w:val="009647B3"/>
    <w:rsid w:val="009648D5"/>
    <w:rsid w:val="00965350"/>
    <w:rsid w:val="00965889"/>
    <w:rsid w:val="00965B76"/>
    <w:rsid w:val="00965FCF"/>
    <w:rsid w:val="009666E0"/>
    <w:rsid w:val="009672A6"/>
    <w:rsid w:val="00970187"/>
    <w:rsid w:val="00971CAE"/>
    <w:rsid w:val="0097218D"/>
    <w:rsid w:val="009732B6"/>
    <w:rsid w:val="00973601"/>
    <w:rsid w:val="0097362A"/>
    <w:rsid w:val="00973BAB"/>
    <w:rsid w:val="00973FB1"/>
    <w:rsid w:val="009771B9"/>
    <w:rsid w:val="009775DB"/>
    <w:rsid w:val="009813C4"/>
    <w:rsid w:val="00981540"/>
    <w:rsid w:val="00981D8D"/>
    <w:rsid w:val="0098244A"/>
    <w:rsid w:val="00983AF5"/>
    <w:rsid w:val="00984456"/>
    <w:rsid w:val="00984BDB"/>
    <w:rsid w:val="00985291"/>
    <w:rsid w:val="00987E76"/>
    <w:rsid w:val="00990C42"/>
    <w:rsid w:val="009925D0"/>
    <w:rsid w:val="00993124"/>
    <w:rsid w:val="00993191"/>
    <w:rsid w:val="00993B84"/>
    <w:rsid w:val="00994A77"/>
    <w:rsid w:val="009961C0"/>
    <w:rsid w:val="009A003B"/>
    <w:rsid w:val="009A05AC"/>
    <w:rsid w:val="009A171D"/>
    <w:rsid w:val="009A3BB9"/>
    <w:rsid w:val="009A73D5"/>
    <w:rsid w:val="009B0273"/>
    <w:rsid w:val="009B02F2"/>
    <w:rsid w:val="009B0824"/>
    <w:rsid w:val="009B0DA1"/>
    <w:rsid w:val="009B3893"/>
    <w:rsid w:val="009B3CA3"/>
    <w:rsid w:val="009B5889"/>
    <w:rsid w:val="009B58F7"/>
    <w:rsid w:val="009B5C98"/>
    <w:rsid w:val="009B5ED1"/>
    <w:rsid w:val="009B6D58"/>
    <w:rsid w:val="009C0F29"/>
    <w:rsid w:val="009C1A9B"/>
    <w:rsid w:val="009C1D0F"/>
    <w:rsid w:val="009C39FA"/>
    <w:rsid w:val="009C3B73"/>
    <w:rsid w:val="009C3EC5"/>
    <w:rsid w:val="009C4131"/>
    <w:rsid w:val="009C6103"/>
    <w:rsid w:val="009D352B"/>
    <w:rsid w:val="009D4434"/>
    <w:rsid w:val="009D47AF"/>
    <w:rsid w:val="009D4B01"/>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4DB0"/>
    <w:rsid w:val="00A04E67"/>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149C"/>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E71"/>
    <w:rsid w:val="00A43166"/>
    <w:rsid w:val="00A43598"/>
    <w:rsid w:val="00A4360B"/>
    <w:rsid w:val="00A4426D"/>
    <w:rsid w:val="00A44B53"/>
    <w:rsid w:val="00A45946"/>
    <w:rsid w:val="00A4729F"/>
    <w:rsid w:val="00A5050E"/>
    <w:rsid w:val="00A51D7C"/>
    <w:rsid w:val="00A52061"/>
    <w:rsid w:val="00A52DF0"/>
    <w:rsid w:val="00A5318E"/>
    <w:rsid w:val="00A53E65"/>
    <w:rsid w:val="00A5512C"/>
    <w:rsid w:val="00A555E6"/>
    <w:rsid w:val="00A55E59"/>
    <w:rsid w:val="00A55FEE"/>
    <w:rsid w:val="00A61746"/>
    <w:rsid w:val="00A619F2"/>
    <w:rsid w:val="00A61E53"/>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8543A"/>
    <w:rsid w:val="00A91549"/>
    <w:rsid w:val="00A91BD6"/>
    <w:rsid w:val="00A921FF"/>
    <w:rsid w:val="00A92E90"/>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5BC"/>
    <w:rsid w:val="00AB16AE"/>
    <w:rsid w:val="00AB1E18"/>
    <w:rsid w:val="00AB2618"/>
    <w:rsid w:val="00AB2648"/>
    <w:rsid w:val="00AB3123"/>
    <w:rsid w:val="00AB3FFE"/>
    <w:rsid w:val="00AB4E7E"/>
    <w:rsid w:val="00AB5AF2"/>
    <w:rsid w:val="00AB5E50"/>
    <w:rsid w:val="00AB64C0"/>
    <w:rsid w:val="00AB69FC"/>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1F13"/>
    <w:rsid w:val="00AD522C"/>
    <w:rsid w:val="00AD7B20"/>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06E"/>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18C5"/>
    <w:rsid w:val="00B025A2"/>
    <w:rsid w:val="00B027B8"/>
    <w:rsid w:val="00B02A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22"/>
    <w:rsid w:val="00B57948"/>
    <w:rsid w:val="00B57D12"/>
    <w:rsid w:val="00B61677"/>
    <w:rsid w:val="00B62020"/>
    <w:rsid w:val="00B62122"/>
    <w:rsid w:val="00B62D06"/>
    <w:rsid w:val="00B63078"/>
    <w:rsid w:val="00B634AD"/>
    <w:rsid w:val="00B64BCF"/>
    <w:rsid w:val="00B64BF8"/>
    <w:rsid w:val="00B65CBA"/>
    <w:rsid w:val="00B66C0B"/>
    <w:rsid w:val="00B67005"/>
    <w:rsid w:val="00B67CCD"/>
    <w:rsid w:val="00B70E85"/>
    <w:rsid w:val="00B71D73"/>
    <w:rsid w:val="00B7211A"/>
    <w:rsid w:val="00B73AB8"/>
    <w:rsid w:val="00B73DE0"/>
    <w:rsid w:val="00B744F6"/>
    <w:rsid w:val="00B75687"/>
    <w:rsid w:val="00B76015"/>
    <w:rsid w:val="00B76846"/>
    <w:rsid w:val="00B76E7F"/>
    <w:rsid w:val="00B77506"/>
    <w:rsid w:val="00B8141B"/>
    <w:rsid w:val="00B81AD3"/>
    <w:rsid w:val="00B81EEA"/>
    <w:rsid w:val="00B853BF"/>
    <w:rsid w:val="00B8636F"/>
    <w:rsid w:val="00B86BCB"/>
    <w:rsid w:val="00B9100A"/>
    <w:rsid w:val="00B915B1"/>
    <w:rsid w:val="00B925B0"/>
    <w:rsid w:val="00B94120"/>
    <w:rsid w:val="00B94D31"/>
    <w:rsid w:val="00B96B73"/>
    <w:rsid w:val="00B975FA"/>
    <w:rsid w:val="00B9796D"/>
    <w:rsid w:val="00B97C82"/>
    <w:rsid w:val="00BA3554"/>
    <w:rsid w:val="00BA632C"/>
    <w:rsid w:val="00BB1C9B"/>
    <w:rsid w:val="00BB3575"/>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70"/>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122A6"/>
    <w:rsid w:val="00C132F1"/>
    <w:rsid w:val="00C13F10"/>
    <w:rsid w:val="00C14F1A"/>
    <w:rsid w:val="00C156C3"/>
    <w:rsid w:val="00C15BC3"/>
    <w:rsid w:val="00C16602"/>
    <w:rsid w:val="00C16F3F"/>
    <w:rsid w:val="00C17414"/>
    <w:rsid w:val="00C207A1"/>
    <w:rsid w:val="00C2151D"/>
    <w:rsid w:val="00C232E0"/>
    <w:rsid w:val="00C23B1B"/>
    <w:rsid w:val="00C23D48"/>
    <w:rsid w:val="00C24256"/>
    <w:rsid w:val="00C24F74"/>
    <w:rsid w:val="00C25F58"/>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7611"/>
    <w:rsid w:val="00C4795F"/>
    <w:rsid w:val="00C50C99"/>
    <w:rsid w:val="00C50D71"/>
    <w:rsid w:val="00C51512"/>
    <w:rsid w:val="00C52FC7"/>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32FF"/>
    <w:rsid w:val="00C84419"/>
    <w:rsid w:val="00C864DC"/>
    <w:rsid w:val="00C92CC6"/>
    <w:rsid w:val="00C94F61"/>
    <w:rsid w:val="00C96368"/>
    <w:rsid w:val="00C978AF"/>
    <w:rsid w:val="00C97A8D"/>
    <w:rsid w:val="00CA0015"/>
    <w:rsid w:val="00CA02A0"/>
    <w:rsid w:val="00CA08DF"/>
    <w:rsid w:val="00CA169D"/>
    <w:rsid w:val="00CA1747"/>
    <w:rsid w:val="00CA1C11"/>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4D1D"/>
    <w:rsid w:val="00CE7B83"/>
    <w:rsid w:val="00CE7BF1"/>
    <w:rsid w:val="00CF0D0D"/>
    <w:rsid w:val="00CF1742"/>
    <w:rsid w:val="00CF2304"/>
    <w:rsid w:val="00CF33E9"/>
    <w:rsid w:val="00CF34D0"/>
    <w:rsid w:val="00CF3A8D"/>
    <w:rsid w:val="00D00401"/>
    <w:rsid w:val="00D00406"/>
    <w:rsid w:val="00D0068C"/>
    <w:rsid w:val="00D008B5"/>
    <w:rsid w:val="00D00BED"/>
    <w:rsid w:val="00D01512"/>
    <w:rsid w:val="00D01B3C"/>
    <w:rsid w:val="00D02861"/>
    <w:rsid w:val="00D02B6D"/>
    <w:rsid w:val="00D03331"/>
    <w:rsid w:val="00D03E7C"/>
    <w:rsid w:val="00D048EE"/>
    <w:rsid w:val="00D04B17"/>
    <w:rsid w:val="00D0555E"/>
    <w:rsid w:val="00D05A4D"/>
    <w:rsid w:val="00D06AFA"/>
    <w:rsid w:val="00D072EB"/>
    <w:rsid w:val="00D104E6"/>
    <w:rsid w:val="00D111FB"/>
    <w:rsid w:val="00D11AA3"/>
    <w:rsid w:val="00D132BC"/>
    <w:rsid w:val="00D150B0"/>
    <w:rsid w:val="00D15272"/>
    <w:rsid w:val="00D161B8"/>
    <w:rsid w:val="00D16BF4"/>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376F"/>
    <w:rsid w:val="00D5440E"/>
    <w:rsid w:val="00D54E6F"/>
    <w:rsid w:val="00D54F5C"/>
    <w:rsid w:val="00D5541F"/>
    <w:rsid w:val="00D559DB"/>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70894"/>
    <w:rsid w:val="00D71259"/>
    <w:rsid w:val="00D7354F"/>
    <w:rsid w:val="00D7435F"/>
    <w:rsid w:val="00D74CCE"/>
    <w:rsid w:val="00D758CA"/>
    <w:rsid w:val="00D75F27"/>
    <w:rsid w:val="00D7606A"/>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6"/>
    <w:rsid w:val="00DB01A7"/>
    <w:rsid w:val="00DB01CE"/>
    <w:rsid w:val="00DB2BCC"/>
    <w:rsid w:val="00DB3925"/>
    <w:rsid w:val="00DB3CEA"/>
    <w:rsid w:val="00DB3E17"/>
    <w:rsid w:val="00DB4082"/>
    <w:rsid w:val="00DB4273"/>
    <w:rsid w:val="00DB4CC7"/>
    <w:rsid w:val="00DB4E0F"/>
    <w:rsid w:val="00DB5587"/>
    <w:rsid w:val="00DB5DD5"/>
    <w:rsid w:val="00DB64C8"/>
    <w:rsid w:val="00DB66DA"/>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7F8F"/>
    <w:rsid w:val="00DF11C4"/>
    <w:rsid w:val="00DF19A1"/>
    <w:rsid w:val="00DF1A94"/>
    <w:rsid w:val="00DF2FAC"/>
    <w:rsid w:val="00DF4410"/>
    <w:rsid w:val="00DF5182"/>
    <w:rsid w:val="00DF5330"/>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6E6A"/>
    <w:rsid w:val="00E2702D"/>
    <w:rsid w:val="00E278FE"/>
    <w:rsid w:val="00E27DBC"/>
    <w:rsid w:val="00E36717"/>
    <w:rsid w:val="00E36A86"/>
    <w:rsid w:val="00E41156"/>
    <w:rsid w:val="00E41620"/>
    <w:rsid w:val="00E4239E"/>
    <w:rsid w:val="00E42FEB"/>
    <w:rsid w:val="00E430BF"/>
    <w:rsid w:val="00E43C2F"/>
    <w:rsid w:val="00E43CEB"/>
    <w:rsid w:val="00E45007"/>
    <w:rsid w:val="00E45ACA"/>
    <w:rsid w:val="00E45C6E"/>
    <w:rsid w:val="00E45C7F"/>
    <w:rsid w:val="00E46422"/>
    <w:rsid w:val="00E46466"/>
    <w:rsid w:val="00E46DBA"/>
    <w:rsid w:val="00E47FC5"/>
    <w:rsid w:val="00E51117"/>
    <w:rsid w:val="00E51EEA"/>
    <w:rsid w:val="00E54297"/>
    <w:rsid w:val="00E54B2C"/>
    <w:rsid w:val="00E5510F"/>
    <w:rsid w:val="00E6008B"/>
    <w:rsid w:val="00E6044F"/>
    <w:rsid w:val="00E61B67"/>
    <w:rsid w:val="00E6295A"/>
    <w:rsid w:val="00E6367A"/>
    <w:rsid w:val="00E63C8D"/>
    <w:rsid w:val="00E64337"/>
    <w:rsid w:val="00E65F37"/>
    <w:rsid w:val="00E674AE"/>
    <w:rsid w:val="00E67BA7"/>
    <w:rsid w:val="00E711A5"/>
    <w:rsid w:val="00E72443"/>
    <w:rsid w:val="00E74264"/>
    <w:rsid w:val="00E749B7"/>
    <w:rsid w:val="00E7522C"/>
    <w:rsid w:val="00E75993"/>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DB9"/>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7188"/>
    <w:rsid w:val="00EC759E"/>
    <w:rsid w:val="00EC7897"/>
    <w:rsid w:val="00ED0338"/>
    <w:rsid w:val="00ED0BF3"/>
    <w:rsid w:val="00ED0DE3"/>
    <w:rsid w:val="00ED1142"/>
    <w:rsid w:val="00ED2462"/>
    <w:rsid w:val="00ED4C1D"/>
    <w:rsid w:val="00ED6836"/>
    <w:rsid w:val="00ED72C0"/>
    <w:rsid w:val="00ED74F6"/>
    <w:rsid w:val="00EE03AF"/>
    <w:rsid w:val="00EE071C"/>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4FC3"/>
    <w:rsid w:val="00F06F30"/>
    <w:rsid w:val="00F11794"/>
    <w:rsid w:val="00F11D9C"/>
    <w:rsid w:val="00F125C4"/>
    <w:rsid w:val="00F130E4"/>
    <w:rsid w:val="00F1389B"/>
    <w:rsid w:val="00F13FFF"/>
    <w:rsid w:val="00F141E2"/>
    <w:rsid w:val="00F14BDD"/>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A83"/>
    <w:rsid w:val="00F40D4D"/>
    <w:rsid w:val="00F4140F"/>
    <w:rsid w:val="00F42543"/>
    <w:rsid w:val="00F42A99"/>
    <w:rsid w:val="00F42E9B"/>
    <w:rsid w:val="00F430A4"/>
    <w:rsid w:val="00F4395E"/>
    <w:rsid w:val="00F449C0"/>
    <w:rsid w:val="00F45B4D"/>
    <w:rsid w:val="00F45B8B"/>
    <w:rsid w:val="00F52F4A"/>
    <w:rsid w:val="00F52F7A"/>
    <w:rsid w:val="00F546F2"/>
    <w:rsid w:val="00F55654"/>
    <w:rsid w:val="00F55806"/>
    <w:rsid w:val="00F5653D"/>
    <w:rsid w:val="00F56E69"/>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5365"/>
    <w:rsid w:val="00F77012"/>
    <w:rsid w:val="00F80D25"/>
    <w:rsid w:val="00F80E02"/>
    <w:rsid w:val="00F825AC"/>
    <w:rsid w:val="00F82623"/>
    <w:rsid w:val="00F83103"/>
    <w:rsid w:val="00F839B3"/>
    <w:rsid w:val="00F83B76"/>
    <w:rsid w:val="00F83DD1"/>
    <w:rsid w:val="00F83E0D"/>
    <w:rsid w:val="00F8462A"/>
    <w:rsid w:val="00F84D52"/>
    <w:rsid w:val="00F85DFC"/>
    <w:rsid w:val="00F85F62"/>
    <w:rsid w:val="00F86162"/>
    <w:rsid w:val="00F86ED5"/>
    <w:rsid w:val="00F871C2"/>
    <w:rsid w:val="00F87295"/>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3EB"/>
    <w:rsid w:val="00FD57B8"/>
    <w:rsid w:val="00FD7291"/>
    <w:rsid w:val="00FE1316"/>
    <w:rsid w:val="00FE2D3D"/>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A04E67"/>
    <w:rPr>
      <w:rFonts w:ascii="Times Armenian" w:hAnsi="Times Armenian"/>
    </w:rPr>
  </w:style>
  <w:style w:type="table" w:styleId="25">
    <w:name w:val="Table Simple 2"/>
    <w:basedOn w:val="a1"/>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aff3">
    <w:name w:val="No Spacing"/>
    <w:uiPriority w:val="1"/>
    <w:qFormat/>
    <w:rsid w:val="001939B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3671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48505628">
      <w:bodyDiv w:val="1"/>
      <w:marLeft w:val="0"/>
      <w:marRight w:val="0"/>
      <w:marTop w:val="0"/>
      <w:marBottom w:val="0"/>
      <w:divBdr>
        <w:top w:val="none" w:sz="0" w:space="0" w:color="auto"/>
        <w:left w:val="none" w:sz="0" w:space="0" w:color="auto"/>
        <w:bottom w:val="none" w:sz="0" w:space="0" w:color="auto"/>
        <w:right w:val="none" w:sz="0" w:space="0" w:color="auto"/>
      </w:divBdr>
    </w:div>
    <w:div w:id="1276790565">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3988521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E202E-B2AF-4E53-A9DF-06B3D629C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3254</TotalTime>
  <Pages>102</Pages>
  <Words>15382</Words>
  <Characters>104662</Characters>
  <Application>Microsoft Office Word</Application>
  <DocSecurity>0</DocSecurity>
  <Lines>872</Lines>
  <Paragraphs>239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119805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470</cp:revision>
  <cp:lastPrinted>2017-05-25T08:10:00Z</cp:lastPrinted>
  <dcterms:created xsi:type="dcterms:W3CDTF">2018-09-19T06:54:00Z</dcterms:created>
  <dcterms:modified xsi:type="dcterms:W3CDTF">2019-11-09T07:31:00Z</dcterms:modified>
</cp:coreProperties>
</file>